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7E" w:rsidRPr="004C1B3D" w:rsidRDefault="00B829AC" w:rsidP="00EC1851">
      <w:pPr>
        <w:pStyle w:val="Zhlav"/>
        <w:jc w:val="center"/>
        <w:rPr>
          <w:b/>
          <w:bCs/>
          <w:sz w:val="32"/>
          <w:szCs w:val="32"/>
        </w:rPr>
      </w:pPr>
      <w:r w:rsidRPr="004C1B3D">
        <w:rPr>
          <w:b/>
          <w:bCs/>
          <w:sz w:val="32"/>
          <w:szCs w:val="32"/>
        </w:rPr>
        <w:t>Smlouva o dílo</w:t>
      </w:r>
    </w:p>
    <w:p w:rsidR="00C85A25"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w:t>
      </w:r>
      <w:r w:rsidR="002A5FBD" w:rsidRPr="004C1B3D">
        <w:rPr>
          <w:b/>
          <w:sz w:val="32"/>
          <w:szCs w:val="32"/>
        </w:rPr>
        <w:t>201</w:t>
      </w:r>
      <w:r w:rsidR="002A5FBD">
        <w:rPr>
          <w:b/>
          <w:sz w:val="32"/>
          <w:szCs w:val="32"/>
        </w:rPr>
        <w:t>9</w:t>
      </w:r>
    </w:p>
    <w:p w:rsidR="00F94789" w:rsidRDefault="003463D6" w:rsidP="00EC1851">
      <w:pPr>
        <w:pStyle w:val="Zhlav"/>
        <w:tabs>
          <w:tab w:val="left" w:pos="0"/>
        </w:tabs>
        <w:jc w:val="center"/>
        <w:rPr>
          <w:b/>
          <w:sz w:val="32"/>
          <w:szCs w:val="32"/>
        </w:rPr>
      </w:pPr>
      <w:r>
        <w:rPr>
          <w:b/>
          <w:sz w:val="32"/>
          <w:szCs w:val="32"/>
        </w:rPr>
        <w:t xml:space="preserve">Oblast Střed </w:t>
      </w:r>
      <w:r w:rsidR="00F94789">
        <w:rPr>
          <w:b/>
          <w:sz w:val="32"/>
          <w:szCs w:val="32"/>
        </w:rPr>
        <w:t xml:space="preserve"> </w:t>
      </w:r>
    </w:p>
    <w:p w:rsidR="00B829AC" w:rsidRPr="004C1B3D" w:rsidRDefault="00045271" w:rsidP="00EC1851">
      <w:pPr>
        <w:pStyle w:val="Zhlav"/>
        <w:tabs>
          <w:tab w:val="left" w:pos="0"/>
        </w:tabs>
        <w:jc w:val="center"/>
        <w:rPr>
          <w:b/>
          <w:sz w:val="32"/>
          <w:szCs w:val="32"/>
        </w:rPr>
      </w:pPr>
      <w:r>
        <w:rPr>
          <w:b/>
          <w:sz w:val="32"/>
          <w:szCs w:val="32"/>
        </w:rPr>
        <w:t xml:space="preserve"> </w:t>
      </w:r>
      <w:r w:rsidR="003406FE" w:rsidRPr="004C1B3D">
        <w:rPr>
          <w:b/>
          <w:sz w:val="32"/>
          <w:szCs w:val="32"/>
        </w:rPr>
        <w:t xml:space="preserve">cestmistrovství </w:t>
      </w:r>
      <w:r w:rsidR="00D671C2">
        <w:rPr>
          <w:b/>
          <w:sz w:val="32"/>
          <w:szCs w:val="32"/>
        </w:rPr>
        <w:t>B</w:t>
      </w:r>
      <w:r w:rsidR="00D23B02">
        <w:rPr>
          <w:b/>
          <w:sz w:val="32"/>
          <w:szCs w:val="32"/>
        </w:rPr>
        <w:t>rn</w:t>
      </w:r>
      <w:r w:rsidR="00D671C2">
        <w:rPr>
          <w:b/>
          <w:sz w:val="32"/>
          <w:szCs w:val="32"/>
        </w:rPr>
        <w:t>o</w:t>
      </w:r>
      <w:r w:rsidR="00F94789">
        <w:rPr>
          <w:b/>
          <w:sz w:val="32"/>
          <w:szCs w:val="32"/>
        </w:rPr>
        <w:t xml:space="preserve">, </w:t>
      </w:r>
      <w:r w:rsidR="003463D6">
        <w:rPr>
          <w:b/>
          <w:sz w:val="32"/>
          <w:szCs w:val="32"/>
        </w:rPr>
        <w:t xml:space="preserve">cestmistrovství Rosice </w:t>
      </w:r>
      <w:r w:rsidR="002A5FBD">
        <w:rPr>
          <w:b/>
          <w:sz w:val="32"/>
          <w:szCs w:val="32"/>
        </w:rPr>
        <w:t>a cestmistrovství Vyškov</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2A5FBD" w:rsidRPr="00146EE7" w:rsidRDefault="002A5FBD" w:rsidP="002A5FBD">
      <w:pPr>
        <w:spacing w:before="120" w:after="120"/>
        <w:rPr>
          <w:b/>
          <w:smallCaps/>
          <w:sz w:val="22"/>
          <w:szCs w:val="22"/>
        </w:rPr>
      </w:pPr>
      <w:r>
        <w:rPr>
          <w:b/>
          <w:smallCaps/>
          <w:sz w:val="22"/>
          <w:szCs w:val="22"/>
        </w:rPr>
        <w:t>Objednatel</w:t>
      </w:r>
    </w:p>
    <w:p w:rsidR="002A5FBD" w:rsidRPr="00146EE7" w:rsidRDefault="002A5FBD" w:rsidP="002A5FBD">
      <w:pPr>
        <w:spacing w:after="120"/>
        <w:rPr>
          <w:b/>
          <w:sz w:val="22"/>
          <w:szCs w:val="22"/>
        </w:rPr>
      </w:pPr>
      <w:r w:rsidRPr="00146EE7">
        <w:rPr>
          <w:b/>
          <w:sz w:val="22"/>
          <w:szCs w:val="22"/>
        </w:rPr>
        <w:t>Správa a údržba silnic Jihomoravského kraje, příspěvková organizace kraje</w:t>
      </w:r>
    </w:p>
    <w:p w:rsidR="002A5FBD" w:rsidRPr="00146EE7" w:rsidRDefault="002A5FBD" w:rsidP="002A5FBD">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2A5FBD" w:rsidRPr="00146EE7" w:rsidRDefault="002A5FBD" w:rsidP="002A5FBD">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2A5FBD" w:rsidRPr="00146EE7" w:rsidRDefault="002A5FBD" w:rsidP="002A5FBD">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2A5FBD" w:rsidRDefault="002A5FBD" w:rsidP="002A5FBD">
      <w:pPr>
        <w:tabs>
          <w:tab w:val="left" w:pos="6300"/>
        </w:tabs>
        <w:spacing w:before="120" w:after="120"/>
        <w:rPr>
          <w:b/>
          <w:smallCaps/>
          <w:sz w:val="22"/>
          <w:szCs w:val="22"/>
        </w:rPr>
      </w:pPr>
      <w:r>
        <w:rPr>
          <w:b/>
          <w:smallCaps/>
          <w:sz w:val="22"/>
          <w:szCs w:val="22"/>
        </w:rPr>
        <w:t>a</w:t>
      </w:r>
    </w:p>
    <w:p w:rsidR="002A5FBD" w:rsidRPr="00F24EDC" w:rsidRDefault="002A5FBD" w:rsidP="002A5FBD">
      <w:pPr>
        <w:spacing w:before="120" w:after="120"/>
        <w:rPr>
          <w:b/>
          <w:smallCaps/>
          <w:sz w:val="22"/>
          <w:szCs w:val="22"/>
        </w:rPr>
      </w:pPr>
      <w:r w:rsidRPr="00F24EDC">
        <w:rPr>
          <w:b/>
          <w:smallCaps/>
          <w:sz w:val="22"/>
          <w:szCs w:val="22"/>
        </w:rPr>
        <w:t>Zhotovitel</w:t>
      </w:r>
    </w:p>
    <w:p w:rsidR="002A5FBD" w:rsidRPr="002E62CE" w:rsidRDefault="002A5FBD" w:rsidP="002A5FBD">
      <w:pPr>
        <w:spacing w:after="120"/>
        <w:rPr>
          <w:b/>
          <w:sz w:val="22"/>
          <w:szCs w:val="22"/>
        </w:rPr>
      </w:pPr>
      <w:r w:rsidRPr="002E62CE">
        <w:rPr>
          <w:b/>
          <w:sz w:val="22"/>
          <w:szCs w:val="22"/>
          <w:highlight w:val="yellow"/>
        </w:rPr>
        <w:t>…………………………………………………</w:t>
      </w:r>
    </w:p>
    <w:p w:rsidR="002A5FBD" w:rsidRPr="003C54B0" w:rsidRDefault="002A5FBD" w:rsidP="002A5FBD">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2A5FBD" w:rsidRPr="003C54B0" w:rsidRDefault="002A5FBD" w:rsidP="002A5FBD">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2A5FBD" w:rsidRDefault="002A5FBD" w:rsidP="002A5FBD">
      <w:pPr>
        <w:tabs>
          <w:tab w:val="left" w:pos="6300"/>
        </w:tabs>
        <w:rPr>
          <w:sz w:val="22"/>
          <w:szCs w:val="22"/>
        </w:rPr>
      </w:pPr>
      <w:r w:rsidRPr="003C54B0">
        <w:rPr>
          <w:sz w:val="22"/>
          <w:szCs w:val="22"/>
        </w:rPr>
        <w:t xml:space="preserve">zastoupen </w:t>
      </w:r>
      <w:r w:rsidRPr="00051C55">
        <w:rPr>
          <w:sz w:val="22"/>
          <w:szCs w:val="22"/>
          <w:highlight w:val="yellow"/>
        </w:rPr>
        <w:t>…..</w:t>
      </w:r>
    </w:p>
    <w:p w:rsidR="002A5FBD" w:rsidRDefault="002A5FBD" w:rsidP="002A5FBD">
      <w:pPr>
        <w:spacing w:before="120" w:after="120"/>
        <w:rPr>
          <w:sz w:val="22"/>
          <w:szCs w:val="22"/>
        </w:rPr>
      </w:pPr>
      <w:r w:rsidRPr="00E97278">
        <w:rPr>
          <w:sz w:val="22"/>
          <w:szCs w:val="22"/>
        </w:rPr>
        <w:t>spolu uzavírají Smlouvu dle zákona č. 89/2012 Sb., v platném znění (dále jen „občanský zákoník“):</w:t>
      </w:r>
    </w:p>
    <w:p w:rsidR="00F34C28" w:rsidRPr="0059767B"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080589">
      <w:pPr>
        <w:numPr>
          <w:ilvl w:val="0"/>
          <w:numId w:val="40"/>
        </w:numPr>
        <w:spacing w:before="120" w:after="120"/>
        <w:ind w:left="425" w:hanging="425"/>
        <w:jc w:val="both"/>
        <w:rPr>
          <w:sz w:val="22"/>
          <w:szCs w:val="22"/>
        </w:rPr>
      </w:pPr>
      <w:r>
        <w:rPr>
          <w:sz w:val="22"/>
          <w:szCs w:val="22"/>
        </w:rPr>
        <w:t>Předmětem smlouvy je provedení hlavních prohlídek mostů specifikovaných v příloze č. 1 této smlouvy.</w:t>
      </w:r>
    </w:p>
    <w:p w:rsidR="0092082F" w:rsidRDefault="0092082F" w:rsidP="00080589">
      <w:pPr>
        <w:numPr>
          <w:ilvl w:val="0"/>
          <w:numId w:val="40"/>
        </w:numPr>
        <w:spacing w:before="120" w:after="120"/>
        <w:ind w:left="425" w:hanging="425"/>
        <w:jc w:val="both"/>
        <w:rPr>
          <w:sz w:val="22"/>
          <w:szCs w:val="22"/>
        </w:rPr>
      </w:pPr>
      <w:r w:rsidRPr="00743366">
        <w:rPr>
          <w:sz w:val="22"/>
          <w:szCs w:val="22"/>
        </w:rPr>
        <w:t>Zhotovitel prohlašuje, že je oprávn</w:t>
      </w:r>
      <w:r>
        <w:rPr>
          <w:sz w:val="22"/>
          <w:szCs w:val="22"/>
        </w:rPr>
        <w:t>ěn provádět hlavní prohlídky mostů v souladu s Metodickým pokynem MDS Oprávnění k výkonu prohlídek mostů pozemních komunikací (MDS – č.j.: 18 162/98-120 z 3.</w:t>
      </w:r>
      <w:r w:rsidR="00C85A25">
        <w:rPr>
          <w:sz w:val="22"/>
          <w:szCs w:val="22"/>
        </w:rPr>
        <w:t xml:space="preserve"> </w:t>
      </w:r>
      <w:r>
        <w:rPr>
          <w:sz w:val="22"/>
          <w:szCs w:val="22"/>
        </w:rPr>
        <w:t>3.</w:t>
      </w:r>
      <w:r w:rsidR="00C85A25">
        <w:rPr>
          <w:sz w:val="22"/>
          <w:szCs w:val="22"/>
        </w:rPr>
        <w:t xml:space="preserve"> </w:t>
      </w:r>
      <w:r>
        <w:rPr>
          <w:sz w:val="22"/>
          <w:szCs w:val="22"/>
        </w:rPr>
        <w:t>1998</w:t>
      </w:r>
      <w:r w:rsidR="004C1B3D">
        <w:rPr>
          <w:sz w:val="22"/>
          <w:szCs w:val="22"/>
        </w:rPr>
        <w:t>).</w:t>
      </w:r>
      <w:r>
        <w:rPr>
          <w:sz w:val="22"/>
          <w:szCs w:val="22"/>
        </w:rPr>
        <w:t xml:space="preserve"> </w:t>
      </w:r>
    </w:p>
    <w:p w:rsidR="0078129E" w:rsidRDefault="0092082F" w:rsidP="00080589">
      <w:pPr>
        <w:spacing w:before="120" w:after="120"/>
        <w:ind w:left="425"/>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C85A25">
        <w:rPr>
          <w:sz w:val="22"/>
          <w:szCs w:val="22"/>
          <w:highlight w:val="yellow"/>
        </w:rPr>
        <w:t>………………</w:t>
      </w:r>
      <w:r w:rsidRPr="00080589">
        <w:rPr>
          <w:sz w:val="22"/>
          <w:szCs w:val="22"/>
          <w:highlight w:val="yellow"/>
        </w:rPr>
        <w:t>.</w:t>
      </w:r>
      <w:r w:rsidRPr="004846A0">
        <w:rPr>
          <w:sz w:val="22"/>
          <w:szCs w:val="22"/>
        </w:rPr>
        <w:t>, kopie oprávnění k výkonu prohlídek mostů pozemních ko</w:t>
      </w:r>
      <w:r>
        <w:rPr>
          <w:sz w:val="22"/>
          <w:szCs w:val="22"/>
        </w:rPr>
        <w:t>munikací je přílohou č. 2 této smlouvy</w:t>
      </w:r>
      <w:r w:rsidR="00B829AC">
        <w:rPr>
          <w:sz w:val="22"/>
          <w:szCs w:val="22"/>
        </w:rPr>
        <w:t>.</w:t>
      </w:r>
    </w:p>
    <w:p w:rsidR="00C45A21" w:rsidRPr="00E63DE0" w:rsidRDefault="00C45A21" w:rsidP="00080589">
      <w:pPr>
        <w:spacing w:before="120" w:after="120"/>
        <w:ind w:left="425"/>
        <w:jc w:val="both"/>
        <w:rPr>
          <w:sz w:val="22"/>
          <w:szCs w:val="22"/>
        </w:rPr>
      </w:pPr>
      <w:r w:rsidRPr="00E63DE0">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D9022B" w:rsidRPr="0059767B"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080589">
      <w:pPr>
        <w:numPr>
          <w:ilvl w:val="0"/>
          <w:numId w:val="42"/>
        </w:numPr>
        <w:spacing w:before="120" w:after="120"/>
        <w:ind w:left="425" w:hanging="425"/>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080589">
      <w:pPr>
        <w:numPr>
          <w:ilvl w:val="0"/>
          <w:numId w:val="42"/>
        </w:numPr>
        <w:spacing w:before="120" w:after="120"/>
        <w:ind w:left="425" w:hanging="425"/>
        <w:jc w:val="both"/>
        <w:rPr>
          <w:sz w:val="22"/>
          <w:szCs w:val="22"/>
        </w:rPr>
      </w:pPr>
      <w:r w:rsidRPr="001435FC">
        <w:rPr>
          <w:sz w:val="22"/>
          <w:szCs w:val="22"/>
        </w:rPr>
        <w:t>Zhotovitel je povinen:</w:t>
      </w:r>
    </w:p>
    <w:p w:rsidR="001F35F6" w:rsidRPr="001435FC" w:rsidRDefault="001F35F6" w:rsidP="00D55336">
      <w:pPr>
        <w:pStyle w:val="Zkladntext"/>
        <w:numPr>
          <w:ilvl w:val="0"/>
          <w:numId w:val="30"/>
        </w:numPr>
        <w:spacing w:before="60" w:after="60"/>
        <w:ind w:left="851" w:hanging="425"/>
        <w:jc w:val="both"/>
        <w:rPr>
          <w:sz w:val="22"/>
          <w:szCs w:val="22"/>
        </w:rPr>
      </w:pPr>
      <w:r w:rsidRPr="001435FC">
        <w:rPr>
          <w:sz w:val="22"/>
          <w:szCs w:val="22"/>
        </w:rPr>
        <w:t>při provádění prohlídek dodržovat normy uvedené v odst. 1</w:t>
      </w:r>
      <w:r w:rsidR="00C85A25">
        <w:rPr>
          <w:sz w:val="22"/>
          <w:szCs w:val="22"/>
        </w:rPr>
        <w:t>.</w:t>
      </w:r>
      <w:r w:rsidRPr="001435FC">
        <w:rPr>
          <w:sz w:val="22"/>
          <w:szCs w:val="22"/>
        </w:rPr>
        <w:t xml:space="preserve"> tohoto článku,</w:t>
      </w:r>
    </w:p>
    <w:p w:rsidR="005F155C" w:rsidRDefault="005F155C" w:rsidP="00146C92">
      <w:pPr>
        <w:pStyle w:val="Zkladntext"/>
        <w:numPr>
          <w:ilvl w:val="0"/>
          <w:numId w:val="30"/>
        </w:numPr>
        <w:spacing w:before="60" w:after="60"/>
        <w:ind w:left="851" w:hanging="425"/>
        <w:jc w:val="both"/>
        <w:rPr>
          <w:ins w:id="0" w:author="Nováková Eva" w:date="2019-02-13T09:34:00Z"/>
          <w:sz w:val="22"/>
          <w:szCs w:val="22"/>
        </w:rPr>
      </w:pPr>
      <w:r w:rsidRPr="00146C92">
        <w:rPr>
          <w:sz w:val="22"/>
          <w:szCs w:val="22"/>
          <w:rPrChange w:id="1" w:author="Nováková Eva" w:date="2019-02-13T09:34:00Z">
            <w:rPr>
              <w:sz w:val="22"/>
              <w:szCs w:val="22"/>
              <w:highlight w:val="yellow"/>
            </w:rPr>
          </w:rPrChange>
        </w:rPr>
        <w:t xml:space="preserve">o provádění jednotlivých prohlídek mostů </w:t>
      </w:r>
      <w:r w:rsidR="00196657" w:rsidRPr="00146C92">
        <w:rPr>
          <w:sz w:val="22"/>
          <w:szCs w:val="22"/>
          <w:rPrChange w:id="2" w:author="Nováková Eva" w:date="2019-02-13T09:34:00Z">
            <w:rPr>
              <w:sz w:val="22"/>
              <w:szCs w:val="22"/>
              <w:highlight w:val="yellow"/>
            </w:rPr>
          </w:rPrChange>
        </w:rPr>
        <w:t xml:space="preserve">informovat </w:t>
      </w:r>
      <w:r w:rsidRPr="00146C92">
        <w:rPr>
          <w:sz w:val="22"/>
          <w:szCs w:val="22"/>
          <w:rPrChange w:id="3" w:author="Nováková Eva" w:date="2019-02-13T09:34:00Z">
            <w:rPr>
              <w:sz w:val="22"/>
              <w:szCs w:val="22"/>
              <w:highlight w:val="yellow"/>
            </w:rPr>
          </w:rPrChange>
        </w:rPr>
        <w:t xml:space="preserve">zástupce objednatele </w:t>
      </w:r>
      <w:r w:rsidR="006A1C8B" w:rsidRPr="00146C92">
        <w:rPr>
          <w:sz w:val="22"/>
          <w:szCs w:val="22"/>
          <w:rPrChange w:id="4" w:author="Nováková Eva" w:date="2019-02-13T09:34:00Z">
            <w:rPr>
              <w:sz w:val="22"/>
              <w:szCs w:val="22"/>
              <w:highlight w:val="yellow"/>
            </w:rPr>
          </w:rPrChange>
        </w:rPr>
        <w:t xml:space="preserve">– </w:t>
      </w:r>
      <w:r w:rsidR="00D23B02" w:rsidRPr="00146C92">
        <w:rPr>
          <w:sz w:val="22"/>
          <w:szCs w:val="22"/>
          <w:rPrChange w:id="5" w:author="Nováková Eva" w:date="2019-02-13T09:34:00Z">
            <w:rPr>
              <w:sz w:val="22"/>
              <w:szCs w:val="22"/>
              <w:highlight w:val="yellow"/>
            </w:rPr>
          </w:rPrChange>
        </w:rPr>
        <w:t>Rudolf Milerski</w:t>
      </w:r>
      <w:r w:rsidRPr="00146C92">
        <w:rPr>
          <w:sz w:val="22"/>
          <w:szCs w:val="22"/>
          <w:rPrChange w:id="6" w:author="Nováková Eva" w:date="2019-02-13T09:34:00Z">
            <w:rPr>
              <w:sz w:val="22"/>
              <w:szCs w:val="22"/>
              <w:highlight w:val="yellow"/>
            </w:rPr>
          </w:rPrChange>
        </w:rPr>
        <w:t>,</w:t>
      </w:r>
      <w:r w:rsidR="00D23B02" w:rsidRPr="00146C92">
        <w:rPr>
          <w:sz w:val="22"/>
          <w:szCs w:val="22"/>
          <w:rPrChange w:id="7" w:author="Nováková Eva" w:date="2019-02-13T09:34:00Z">
            <w:rPr>
              <w:sz w:val="22"/>
              <w:szCs w:val="22"/>
              <w:highlight w:val="yellow"/>
            </w:rPr>
          </w:rPrChange>
        </w:rPr>
        <w:t xml:space="preserve">     </w:t>
      </w:r>
      <w:r w:rsidRPr="00146C92">
        <w:rPr>
          <w:sz w:val="22"/>
          <w:szCs w:val="22"/>
          <w:rPrChange w:id="8" w:author="Nováková Eva" w:date="2019-02-13T09:34:00Z">
            <w:rPr>
              <w:sz w:val="22"/>
              <w:szCs w:val="22"/>
              <w:highlight w:val="yellow"/>
            </w:rPr>
          </w:rPrChange>
        </w:rPr>
        <w:t xml:space="preserve"> </w:t>
      </w:r>
      <w:r w:rsidR="00F34C28" w:rsidRPr="00146C92">
        <w:rPr>
          <w:sz w:val="22"/>
          <w:szCs w:val="22"/>
          <w:rPrChange w:id="9" w:author="Nováková Eva" w:date="2019-02-13T09:34:00Z">
            <w:rPr>
              <w:sz w:val="22"/>
              <w:szCs w:val="22"/>
              <w:highlight w:val="yellow"/>
            </w:rPr>
          </w:rPrChange>
        </w:rPr>
        <w:t>e-</w:t>
      </w:r>
      <w:r w:rsidRPr="00146C92">
        <w:rPr>
          <w:sz w:val="22"/>
          <w:szCs w:val="22"/>
          <w:rPrChange w:id="10" w:author="Nováková Eva" w:date="2019-02-13T09:34:00Z">
            <w:rPr>
              <w:sz w:val="22"/>
              <w:szCs w:val="22"/>
              <w:highlight w:val="yellow"/>
            </w:rPr>
          </w:rPrChange>
        </w:rPr>
        <w:t>mail</w:t>
      </w:r>
      <w:r w:rsidR="00F34C28" w:rsidRPr="00146C92">
        <w:rPr>
          <w:sz w:val="22"/>
          <w:szCs w:val="22"/>
          <w:rPrChange w:id="11" w:author="Nováková Eva" w:date="2019-02-13T09:34:00Z">
            <w:rPr>
              <w:sz w:val="22"/>
              <w:szCs w:val="22"/>
              <w:highlight w:val="yellow"/>
            </w:rPr>
          </w:rPrChange>
        </w:rPr>
        <w:t>:</w:t>
      </w:r>
      <w:r w:rsidRPr="00146C92">
        <w:rPr>
          <w:sz w:val="22"/>
          <w:szCs w:val="22"/>
          <w:rPrChange w:id="12" w:author="Nováková Eva" w:date="2019-02-13T09:34:00Z">
            <w:rPr>
              <w:sz w:val="22"/>
              <w:szCs w:val="22"/>
              <w:highlight w:val="yellow"/>
            </w:rPr>
          </w:rPrChange>
        </w:rPr>
        <w:t xml:space="preserve"> </w:t>
      </w:r>
      <w:r w:rsidR="00146C92" w:rsidRPr="00146C92">
        <w:rPr>
          <w:rStyle w:val="Hypertextovodkaz"/>
          <w:sz w:val="22"/>
          <w:szCs w:val="22"/>
          <w:rPrChange w:id="13" w:author="Nováková Eva" w:date="2019-02-13T09:34:00Z">
            <w:rPr>
              <w:rStyle w:val="Hypertextovodkaz"/>
              <w:sz w:val="22"/>
              <w:szCs w:val="22"/>
              <w:highlight w:val="yellow"/>
            </w:rPr>
          </w:rPrChange>
        </w:rPr>
        <w:fldChar w:fldCharType="begin"/>
      </w:r>
      <w:r w:rsidR="00146C92" w:rsidRPr="00146C92">
        <w:rPr>
          <w:rStyle w:val="Hypertextovodkaz"/>
          <w:sz w:val="22"/>
          <w:szCs w:val="22"/>
          <w:rPrChange w:id="14" w:author="Nováková Eva" w:date="2019-02-13T09:34:00Z">
            <w:rPr>
              <w:rStyle w:val="Hypertextovodkaz"/>
              <w:sz w:val="22"/>
              <w:szCs w:val="22"/>
              <w:highlight w:val="yellow"/>
            </w:rPr>
          </w:rPrChange>
        </w:rPr>
        <w:instrText xml:space="preserve"> HYPERLINK "mailto:rudolf.milerski@susjmk.cz" </w:instrText>
      </w:r>
      <w:r w:rsidR="00146C92" w:rsidRPr="00146C92">
        <w:rPr>
          <w:rStyle w:val="Hypertextovodkaz"/>
          <w:sz w:val="22"/>
          <w:szCs w:val="22"/>
          <w:rPrChange w:id="15" w:author="Nováková Eva" w:date="2019-02-13T09:34:00Z">
            <w:rPr>
              <w:rStyle w:val="Hypertextovodkaz"/>
              <w:sz w:val="22"/>
              <w:szCs w:val="22"/>
              <w:highlight w:val="yellow"/>
            </w:rPr>
          </w:rPrChange>
        </w:rPr>
        <w:fldChar w:fldCharType="separate"/>
      </w:r>
      <w:r w:rsidR="00D23B02" w:rsidRPr="00146C92">
        <w:rPr>
          <w:rStyle w:val="Hypertextovodkaz"/>
          <w:sz w:val="22"/>
          <w:szCs w:val="22"/>
          <w:rPrChange w:id="16" w:author="Nováková Eva" w:date="2019-02-13T09:34:00Z">
            <w:rPr>
              <w:rStyle w:val="Hypertextovodkaz"/>
              <w:sz w:val="22"/>
              <w:szCs w:val="22"/>
              <w:highlight w:val="yellow"/>
            </w:rPr>
          </w:rPrChange>
        </w:rPr>
        <w:t>rudolf.milerski@susjmk.cz</w:t>
      </w:r>
      <w:r w:rsidR="00146C92" w:rsidRPr="00146C92">
        <w:rPr>
          <w:rStyle w:val="Hypertextovodkaz"/>
          <w:sz w:val="22"/>
          <w:szCs w:val="22"/>
          <w:rPrChange w:id="17" w:author="Nováková Eva" w:date="2019-02-13T09:34:00Z">
            <w:rPr>
              <w:rStyle w:val="Hypertextovodkaz"/>
              <w:sz w:val="22"/>
              <w:szCs w:val="22"/>
              <w:highlight w:val="yellow"/>
            </w:rPr>
          </w:rPrChange>
        </w:rPr>
        <w:fldChar w:fldCharType="end"/>
      </w:r>
      <w:r w:rsidR="006A1C8B" w:rsidRPr="00146C92">
        <w:rPr>
          <w:sz w:val="22"/>
          <w:szCs w:val="22"/>
          <w:rPrChange w:id="18" w:author="Nováková Eva" w:date="2019-02-13T09:34:00Z">
            <w:rPr>
              <w:sz w:val="22"/>
              <w:szCs w:val="22"/>
              <w:highlight w:val="yellow"/>
            </w:rPr>
          </w:rPrChange>
        </w:rPr>
        <w:t>, tel</w:t>
      </w:r>
      <w:r w:rsidR="00EE086A" w:rsidRPr="00146C92">
        <w:rPr>
          <w:sz w:val="22"/>
          <w:szCs w:val="22"/>
          <w:rPrChange w:id="19" w:author="Nováková Eva" w:date="2019-02-13T09:34:00Z">
            <w:rPr>
              <w:sz w:val="22"/>
              <w:szCs w:val="22"/>
              <w:highlight w:val="yellow"/>
            </w:rPr>
          </w:rPrChange>
        </w:rPr>
        <w:t>.</w:t>
      </w:r>
      <w:r w:rsidR="003406FE" w:rsidRPr="00146C92">
        <w:rPr>
          <w:sz w:val="22"/>
          <w:szCs w:val="22"/>
          <w:rPrChange w:id="20" w:author="Nováková Eva" w:date="2019-02-13T09:34:00Z">
            <w:rPr>
              <w:sz w:val="22"/>
              <w:szCs w:val="22"/>
              <w:highlight w:val="yellow"/>
            </w:rPr>
          </w:rPrChange>
        </w:rPr>
        <w:t xml:space="preserve"> </w:t>
      </w:r>
      <w:r w:rsidR="00C85A25" w:rsidRPr="00146C92">
        <w:rPr>
          <w:sz w:val="22"/>
          <w:szCs w:val="22"/>
          <w:rPrChange w:id="21" w:author="Nováková Eva" w:date="2019-02-13T09:34:00Z">
            <w:rPr>
              <w:sz w:val="22"/>
              <w:szCs w:val="22"/>
              <w:highlight w:val="yellow"/>
            </w:rPr>
          </w:rPrChange>
        </w:rPr>
        <w:t>+420</w:t>
      </w:r>
      <w:del w:id="22" w:author="Nováková Eva" w:date="2019-02-13T09:38:00Z">
        <w:r w:rsidR="00C85A25" w:rsidRPr="00146C92" w:rsidDel="00146C92">
          <w:rPr>
            <w:sz w:val="22"/>
            <w:szCs w:val="22"/>
            <w:rPrChange w:id="23" w:author="Nováková Eva" w:date="2019-02-13T09:34:00Z">
              <w:rPr>
                <w:sz w:val="22"/>
                <w:szCs w:val="22"/>
                <w:highlight w:val="yellow"/>
              </w:rPr>
            </w:rPrChange>
          </w:rPr>
          <w:delText xml:space="preserve"> </w:delText>
        </w:r>
      </w:del>
      <w:ins w:id="24" w:author="Nováková Eva" w:date="2019-02-13T09:38:00Z">
        <w:r w:rsidR="00146C92">
          <w:rPr>
            <w:sz w:val="22"/>
            <w:szCs w:val="22"/>
          </w:rPr>
          <w:t> </w:t>
        </w:r>
        <w:r w:rsidR="00146C92" w:rsidRPr="00146C92">
          <w:rPr>
            <w:sz w:val="22"/>
            <w:szCs w:val="22"/>
          </w:rPr>
          <w:t>603</w:t>
        </w:r>
        <w:r w:rsidR="00146C92">
          <w:rPr>
            <w:sz w:val="22"/>
            <w:szCs w:val="22"/>
          </w:rPr>
          <w:t> </w:t>
        </w:r>
        <w:r w:rsidR="00146C92" w:rsidRPr="00146C92">
          <w:rPr>
            <w:sz w:val="22"/>
            <w:szCs w:val="22"/>
          </w:rPr>
          <w:t>450</w:t>
        </w:r>
        <w:r w:rsidR="00146C92">
          <w:rPr>
            <w:sz w:val="22"/>
            <w:szCs w:val="22"/>
          </w:rPr>
          <w:t xml:space="preserve"> </w:t>
        </w:r>
        <w:bookmarkStart w:id="25" w:name="_GoBack"/>
        <w:bookmarkEnd w:id="25"/>
        <w:r w:rsidR="00146C92" w:rsidRPr="00146C92">
          <w:rPr>
            <w:sz w:val="22"/>
            <w:szCs w:val="22"/>
          </w:rPr>
          <w:t>323</w:t>
        </w:r>
      </w:ins>
      <w:del w:id="26" w:author="Nováková Eva" w:date="2019-02-13T09:38:00Z">
        <w:r w:rsidR="00D23B02" w:rsidRPr="00146C92" w:rsidDel="00146C92">
          <w:rPr>
            <w:sz w:val="22"/>
            <w:szCs w:val="22"/>
            <w:rPrChange w:id="27" w:author="Nováková Eva" w:date="2019-02-13T09:34:00Z">
              <w:rPr>
                <w:sz w:val="22"/>
                <w:szCs w:val="22"/>
                <w:highlight w:val="yellow"/>
              </w:rPr>
            </w:rPrChange>
          </w:rPr>
          <w:delText>603 450 32</w:delText>
        </w:r>
      </w:del>
      <w:ins w:id="28" w:author="Nováková Eva" w:date="2019-02-13T09:34:00Z">
        <w:r w:rsidR="00146C92">
          <w:rPr>
            <w:sz w:val="22"/>
            <w:szCs w:val="22"/>
          </w:rPr>
          <w:t xml:space="preserve"> – </w:t>
        </w:r>
      </w:ins>
      <w:ins w:id="29" w:author="Nováková Eva" w:date="2019-02-13T09:37:00Z">
        <w:r w:rsidR="00146C92">
          <w:rPr>
            <w:sz w:val="22"/>
            <w:szCs w:val="22"/>
          </w:rPr>
          <w:t>(</w:t>
        </w:r>
      </w:ins>
      <w:ins w:id="30" w:author="Nováková Eva" w:date="2019-02-13T09:34:00Z">
        <w:r w:rsidR="00146C92">
          <w:rPr>
            <w:sz w:val="22"/>
            <w:szCs w:val="22"/>
          </w:rPr>
          <w:t>Brno a Rosice</w:t>
        </w:r>
      </w:ins>
      <w:ins w:id="31" w:author="Nováková Eva" w:date="2019-02-13T09:37:00Z">
        <w:r w:rsidR="00146C92">
          <w:rPr>
            <w:sz w:val="22"/>
            <w:szCs w:val="22"/>
          </w:rPr>
          <w:t>)</w:t>
        </w:r>
      </w:ins>
      <w:ins w:id="32" w:author="Nováková Eva" w:date="2019-02-13T09:34:00Z">
        <w:r w:rsidR="00146C92">
          <w:rPr>
            <w:sz w:val="22"/>
            <w:szCs w:val="22"/>
          </w:rPr>
          <w:t>,</w:t>
        </w:r>
      </w:ins>
    </w:p>
    <w:p w:rsidR="00146C92" w:rsidRPr="00146C92" w:rsidRDefault="00146C92" w:rsidP="00146C92">
      <w:pPr>
        <w:pStyle w:val="Zkladntext"/>
        <w:spacing w:before="60" w:after="60"/>
        <w:ind w:left="851"/>
        <w:jc w:val="both"/>
        <w:rPr>
          <w:ins w:id="33" w:author="Nováková Eva" w:date="2019-02-13T09:35:00Z"/>
          <w:sz w:val="22"/>
          <w:szCs w:val="22"/>
        </w:rPr>
        <w:pPrChange w:id="34" w:author="Nováková Eva" w:date="2019-02-13T09:34:00Z">
          <w:pPr>
            <w:pStyle w:val="Zkladntext"/>
            <w:numPr>
              <w:numId w:val="30"/>
            </w:numPr>
            <w:spacing w:before="60" w:after="60"/>
            <w:ind w:left="851" w:hanging="425"/>
            <w:jc w:val="both"/>
          </w:pPr>
        </w:pPrChange>
      </w:pPr>
      <w:ins w:id="35" w:author="Nováková Eva" w:date="2019-02-13T09:34:00Z">
        <w:r w:rsidRPr="00146C92">
          <w:rPr>
            <w:sz w:val="22"/>
            <w:szCs w:val="22"/>
          </w:rPr>
          <w:t>Dobromila Kopáčková</w:t>
        </w:r>
        <w:r>
          <w:rPr>
            <w:sz w:val="22"/>
            <w:szCs w:val="22"/>
          </w:rPr>
          <w:t xml:space="preserve">, e-mail: </w:t>
        </w:r>
      </w:ins>
      <w:ins w:id="36" w:author="Nováková Eva" w:date="2019-02-13T09:35:00Z">
        <w:r>
          <w:rPr>
            <w:sz w:val="22"/>
            <w:szCs w:val="22"/>
          </w:rPr>
          <w:fldChar w:fldCharType="begin"/>
        </w:r>
        <w:r>
          <w:rPr>
            <w:sz w:val="22"/>
            <w:szCs w:val="22"/>
          </w:rPr>
          <w:instrText xml:space="preserve"> HYPERLINK "mailto:</w:instrText>
        </w:r>
        <w:r w:rsidRPr="00146C92">
          <w:rPr>
            <w:sz w:val="22"/>
            <w:szCs w:val="22"/>
            <w:rPrChange w:id="37" w:author="Nováková Eva" w:date="2019-02-13T09:35:00Z">
              <w:rPr>
                <w:rStyle w:val="Hypertextovodkaz"/>
                <w:sz w:val="22"/>
                <w:szCs w:val="22"/>
              </w:rPr>
            </w:rPrChange>
          </w:rPr>
          <w:instrText>dobromila</w:instrText>
        </w:r>
      </w:ins>
      <w:ins w:id="38" w:author="Nováková Eva" w:date="2019-02-13T09:34:00Z">
        <w:r w:rsidRPr="00146C92">
          <w:rPr>
            <w:sz w:val="22"/>
            <w:szCs w:val="22"/>
            <w:rPrChange w:id="39" w:author="Nováková Eva" w:date="2019-02-13T09:35:00Z">
              <w:rPr>
                <w:rStyle w:val="Hypertextovodkaz"/>
                <w:sz w:val="22"/>
                <w:szCs w:val="22"/>
              </w:rPr>
            </w:rPrChange>
          </w:rPr>
          <w:instrText>.</w:instrText>
        </w:r>
      </w:ins>
      <w:ins w:id="40" w:author="Nováková Eva" w:date="2019-02-13T09:35:00Z">
        <w:r w:rsidRPr="00146C92">
          <w:rPr>
            <w:sz w:val="22"/>
            <w:szCs w:val="22"/>
            <w:rPrChange w:id="41" w:author="Nováková Eva" w:date="2019-02-13T09:35:00Z">
              <w:rPr>
                <w:rStyle w:val="Hypertextovodkaz"/>
                <w:sz w:val="22"/>
                <w:szCs w:val="22"/>
              </w:rPr>
            </w:rPrChange>
          </w:rPr>
          <w:instrText>kopackova@susjmk.cz</w:instrText>
        </w:r>
        <w:r>
          <w:rPr>
            <w:sz w:val="22"/>
            <w:szCs w:val="22"/>
          </w:rPr>
          <w:instrText xml:space="preserve">" </w:instrText>
        </w:r>
        <w:r>
          <w:rPr>
            <w:sz w:val="22"/>
            <w:szCs w:val="22"/>
          </w:rPr>
          <w:fldChar w:fldCharType="separate"/>
        </w:r>
        <w:r w:rsidRPr="00220CE9">
          <w:rPr>
            <w:rStyle w:val="Hypertextovodkaz"/>
            <w:sz w:val="22"/>
            <w:szCs w:val="22"/>
            <w:rPrChange w:id="42" w:author="Nováková Eva" w:date="2019-02-13T09:35:00Z">
              <w:rPr>
                <w:rStyle w:val="Hypertextovodkaz"/>
                <w:sz w:val="22"/>
                <w:szCs w:val="22"/>
              </w:rPr>
            </w:rPrChange>
          </w:rPr>
          <w:t>dobromila</w:t>
        </w:r>
      </w:ins>
      <w:ins w:id="43" w:author="Nováková Eva" w:date="2019-02-13T09:34:00Z">
        <w:r w:rsidRPr="00220CE9">
          <w:rPr>
            <w:rStyle w:val="Hypertextovodkaz"/>
            <w:sz w:val="22"/>
            <w:szCs w:val="22"/>
            <w:rPrChange w:id="44" w:author="Nováková Eva" w:date="2019-02-13T09:35:00Z">
              <w:rPr>
                <w:rStyle w:val="Hypertextovodkaz"/>
                <w:sz w:val="22"/>
                <w:szCs w:val="22"/>
              </w:rPr>
            </w:rPrChange>
          </w:rPr>
          <w:t>.</w:t>
        </w:r>
      </w:ins>
      <w:ins w:id="45" w:author="Nováková Eva" w:date="2019-02-13T09:35:00Z">
        <w:r w:rsidRPr="00220CE9">
          <w:rPr>
            <w:rStyle w:val="Hypertextovodkaz"/>
            <w:sz w:val="22"/>
            <w:szCs w:val="22"/>
            <w:rPrChange w:id="46" w:author="Nováková Eva" w:date="2019-02-13T09:35:00Z">
              <w:rPr>
                <w:rStyle w:val="Hypertextovodkaz"/>
                <w:sz w:val="22"/>
                <w:szCs w:val="22"/>
              </w:rPr>
            </w:rPrChange>
          </w:rPr>
          <w:t>kopackova@susjmk.cz</w:t>
        </w:r>
        <w:r>
          <w:rPr>
            <w:sz w:val="22"/>
            <w:szCs w:val="22"/>
          </w:rPr>
          <w:fldChar w:fldCharType="end"/>
        </w:r>
        <w:r>
          <w:rPr>
            <w:sz w:val="22"/>
            <w:szCs w:val="22"/>
          </w:rPr>
          <w:t>, tel.: +420</w:t>
        </w:r>
      </w:ins>
      <w:ins w:id="47" w:author="Nováková Eva" w:date="2019-02-13T09:37:00Z">
        <w:r>
          <w:rPr>
            <w:sz w:val="22"/>
            <w:szCs w:val="22"/>
          </w:rPr>
          <w:t> </w:t>
        </w:r>
        <w:r w:rsidRPr="00146C92">
          <w:rPr>
            <w:sz w:val="22"/>
            <w:szCs w:val="22"/>
          </w:rPr>
          <w:t>703</w:t>
        </w:r>
        <w:r>
          <w:rPr>
            <w:sz w:val="22"/>
            <w:szCs w:val="22"/>
          </w:rPr>
          <w:t> </w:t>
        </w:r>
        <w:r w:rsidRPr="00146C92">
          <w:rPr>
            <w:sz w:val="22"/>
            <w:szCs w:val="22"/>
          </w:rPr>
          <w:t>180</w:t>
        </w:r>
        <w:r>
          <w:rPr>
            <w:sz w:val="22"/>
            <w:szCs w:val="22"/>
          </w:rPr>
          <w:t> </w:t>
        </w:r>
        <w:r w:rsidRPr="00146C92">
          <w:rPr>
            <w:sz w:val="22"/>
            <w:szCs w:val="22"/>
          </w:rPr>
          <w:t>385</w:t>
        </w:r>
        <w:r>
          <w:rPr>
            <w:sz w:val="22"/>
            <w:szCs w:val="22"/>
          </w:rPr>
          <w:t xml:space="preserve"> – (Vyškov),</w:t>
        </w:r>
      </w:ins>
    </w:p>
    <w:p w:rsidR="00146C92" w:rsidRPr="00146C92" w:rsidDel="00146C92" w:rsidRDefault="00146C92" w:rsidP="00146C92">
      <w:pPr>
        <w:pStyle w:val="Zkladntext"/>
        <w:spacing w:before="60" w:after="60"/>
        <w:ind w:left="851"/>
        <w:jc w:val="both"/>
        <w:rPr>
          <w:del w:id="48" w:author="Nováková Eva" w:date="2019-02-13T09:35:00Z"/>
          <w:sz w:val="22"/>
          <w:szCs w:val="22"/>
          <w:rPrChange w:id="49" w:author="Nováková Eva" w:date="2019-02-13T09:34:00Z">
            <w:rPr>
              <w:del w:id="50" w:author="Nováková Eva" w:date="2019-02-13T09:35:00Z"/>
              <w:sz w:val="22"/>
              <w:szCs w:val="22"/>
              <w:highlight w:val="yellow"/>
            </w:rPr>
          </w:rPrChange>
        </w:rPr>
        <w:pPrChange w:id="51" w:author="Nováková Eva" w:date="2019-02-13T09:34:00Z">
          <w:pPr>
            <w:pStyle w:val="Zkladntext"/>
            <w:numPr>
              <w:numId w:val="30"/>
            </w:numPr>
            <w:spacing w:before="60" w:after="60"/>
            <w:ind w:left="851" w:hanging="425"/>
            <w:jc w:val="both"/>
          </w:pPr>
        </w:pPrChange>
      </w:pPr>
    </w:p>
    <w:p w:rsidR="005F155C" w:rsidRPr="001435FC" w:rsidRDefault="005F155C" w:rsidP="00D55336">
      <w:pPr>
        <w:pStyle w:val="Zkladntext"/>
        <w:numPr>
          <w:ilvl w:val="0"/>
          <w:numId w:val="30"/>
        </w:numPr>
        <w:spacing w:before="60" w:after="6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D55336">
      <w:pPr>
        <w:pStyle w:val="Zkladntext"/>
        <w:numPr>
          <w:ilvl w:val="0"/>
          <w:numId w:val="30"/>
        </w:numPr>
        <w:spacing w:before="60" w:after="6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6411F7" w:rsidRDefault="00196657" w:rsidP="00D55336">
      <w:pPr>
        <w:pStyle w:val="Zkladntext"/>
        <w:numPr>
          <w:ilvl w:val="0"/>
          <w:numId w:val="30"/>
        </w:numPr>
        <w:spacing w:before="60" w:after="6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p>
    <w:p w:rsidR="00196657" w:rsidRPr="006411F7" w:rsidRDefault="00227971" w:rsidP="00D55336">
      <w:pPr>
        <w:pStyle w:val="Zkladntext"/>
        <w:numPr>
          <w:ilvl w:val="0"/>
          <w:numId w:val="30"/>
        </w:numPr>
        <w:spacing w:before="60" w:after="60"/>
        <w:ind w:left="851" w:hanging="425"/>
        <w:jc w:val="both"/>
        <w:rPr>
          <w:sz w:val="22"/>
          <w:szCs w:val="22"/>
        </w:rPr>
      </w:pPr>
      <w:r w:rsidRPr="006411F7">
        <w:rPr>
          <w:sz w:val="22"/>
          <w:szCs w:val="22"/>
        </w:rPr>
        <w:t>při zjištění mimořádné události na mostě ohrožující bezpečnost provozu či zdraví nebo majetek třetích osob zhotovitel bezodkladně uvědomí objednatele o</w:t>
      </w:r>
      <w:r w:rsidR="005322BC" w:rsidRPr="006411F7">
        <w:rPr>
          <w:sz w:val="22"/>
          <w:szCs w:val="22"/>
        </w:rPr>
        <w:t xml:space="preserve"> nutnosti provedení neodkladného opatření</w:t>
      </w:r>
      <w:r w:rsidR="00EE086A" w:rsidRPr="006411F7">
        <w:rPr>
          <w:sz w:val="22"/>
          <w:szCs w:val="22"/>
        </w:rPr>
        <w:t>, včetně návrhu opatření</w:t>
      </w:r>
      <w:r w:rsidR="00433100" w:rsidRPr="006411F7">
        <w:rPr>
          <w:sz w:val="22"/>
          <w:szCs w:val="22"/>
        </w:rPr>
        <w:t xml:space="preserve"> k odstranění mimořádné události</w:t>
      </w:r>
      <w:r w:rsidR="00E72CBE">
        <w:rPr>
          <w:sz w:val="22"/>
          <w:szCs w:val="22"/>
        </w:rPr>
        <w:t>,</w:t>
      </w:r>
    </w:p>
    <w:p w:rsidR="00196657" w:rsidRPr="001435FC" w:rsidRDefault="00196657" w:rsidP="00D55336">
      <w:pPr>
        <w:pStyle w:val="Zkladntext"/>
        <w:numPr>
          <w:ilvl w:val="0"/>
          <w:numId w:val="30"/>
        </w:numPr>
        <w:spacing w:before="60" w:after="60"/>
        <w:ind w:left="851" w:hanging="425"/>
        <w:jc w:val="both"/>
        <w:rPr>
          <w:sz w:val="22"/>
          <w:szCs w:val="22"/>
        </w:rPr>
      </w:pPr>
      <w:r w:rsidRPr="00EE086A">
        <w:rPr>
          <w:sz w:val="22"/>
          <w:szCs w:val="22"/>
        </w:rPr>
        <w:lastRenderedPageBreak/>
        <w:t xml:space="preserve">projednat </w:t>
      </w:r>
      <w:r w:rsidR="006A1C8B" w:rsidRPr="00EE086A">
        <w:rPr>
          <w:sz w:val="22"/>
          <w:szCs w:val="22"/>
        </w:rPr>
        <w:t xml:space="preserve">koncept protokolu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080589">
      <w:pPr>
        <w:numPr>
          <w:ilvl w:val="0"/>
          <w:numId w:val="42"/>
        </w:numPr>
        <w:spacing w:before="120" w:after="120"/>
        <w:ind w:left="425" w:hanging="425"/>
        <w:jc w:val="both"/>
        <w:rPr>
          <w:sz w:val="22"/>
          <w:szCs w:val="22"/>
        </w:rPr>
      </w:pPr>
      <w:r w:rsidRPr="001435FC">
        <w:rPr>
          <w:sz w:val="22"/>
          <w:szCs w:val="22"/>
        </w:rPr>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D55336">
      <w:pPr>
        <w:numPr>
          <w:ilvl w:val="0"/>
          <w:numId w:val="35"/>
        </w:numPr>
        <w:spacing w:before="60" w:after="60"/>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D55336">
      <w:pPr>
        <w:numPr>
          <w:ilvl w:val="0"/>
          <w:numId w:val="35"/>
        </w:numPr>
        <w:spacing w:before="60" w:after="60"/>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w:t>
      </w:r>
      <w:r w:rsidR="00E24CAB">
        <w:rPr>
          <w:sz w:val="22"/>
          <w:szCs w:val="22"/>
        </w:rPr>
        <w:t> </w:t>
      </w:r>
      <w:r w:rsidRPr="00EE086A">
        <w:rPr>
          <w:sz w:val="22"/>
          <w:szCs w:val="22"/>
        </w:rPr>
        <w:t>zlepšení stavebního stavu,</w:t>
      </w:r>
    </w:p>
    <w:p w:rsidR="00EE086A" w:rsidRDefault="00EE086A" w:rsidP="00D55336">
      <w:pPr>
        <w:numPr>
          <w:ilvl w:val="0"/>
          <w:numId w:val="35"/>
        </w:numPr>
        <w:spacing w:before="60" w:after="60"/>
        <w:ind w:left="851" w:hanging="425"/>
        <w:jc w:val="both"/>
        <w:rPr>
          <w:sz w:val="22"/>
          <w:szCs w:val="22"/>
        </w:rPr>
      </w:pPr>
      <w:r w:rsidRPr="00EE086A">
        <w:rPr>
          <w:sz w:val="22"/>
          <w:szCs w:val="22"/>
        </w:rPr>
        <w:t>v případě, že dojde u některého z mostů, na němž bude provedena hlavní prohlídka ke snížení stavebního stavu, nebo snížení zatížitelnosti mostu, bude zpracován písemný posudek s</w:t>
      </w:r>
      <w:r w:rsidR="00E24CAB">
        <w:rPr>
          <w:sz w:val="22"/>
          <w:szCs w:val="22"/>
        </w:rPr>
        <w:t> </w:t>
      </w:r>
      <w:r w:rsidRPr="00EE086A">
        <w:rPr>
          <w:sz w:val="22"/>
          <w:szCs w:val="22"/>
        </w:rPr>
        <w:t>odůvodněním snížení stavebního stavu nebo zatížitelnosti a tento posudek bude podložen podrobnou fotodokumentací,</w:t>
      </w:r>
    </w:p>
    <w:p w:rsidR="00EE086A" w:rsidRPr="00433100" w:rsidRDefault="0098002B" w:rsidP="00D55336">
      <w:pPr>
        <w:numPr>
          <w:ilvl w:val="0"/>
          <w:numId w:val="35"/>
        </w:numPr>
        <w:spacing w:before="60" w:after="60"/>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w:t>
      </w:r>
      <w:r w:rsidR="00803F61" w:rsidRPr="009662AE">
        <w:rPr>
          <w:sz w:val="22"/>
          <w:szCs w:val="22"/>
        </w:rPr>
        <w:t>201</w:t>
      </w:r>
      <w:r w:rsidR="00803F61">
        <w:rPr>
          <w:sz w:val="22"/>
          <w:szCs w:val="22"/>
        </w:rPr>
        <w:t xml:space="preserve">9 </w:t>
      </w:r>
      <w:r w:rsidR="00433100">
        <w:rPr>
          <w:sz w:val="22"/>
          <w:szCs w:val="22"/>
        </w:rPr>
        <w:t>bude zpracováno do tabulky dle přílohy č. 3 této smlouvy, včetně zpracování písemného posudku s odůvodněním snížení stavebního stavu nebo zatížitelnosti,</w:t>
      </w:r>
    </w:p>
    <w:p w:rsidR="006A1C8B" w:rsidRPr="001435FC" w:rsidRDefault="006A1C8B" w:rsidP="00D55336">
      <w:pPr>
        <w:numPr>
          <w:ilvl w:val="0"/>
          <w:numId w:val="35"/>
        </w:numPr>
        <w:spacing w:before="60" w:after="60"/>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r w:rsidR="00A429BE">
        <w:rPr>
          <w:sz w:val="22"/>
          <w:szCs w:val="22"/>
        </w:rPr>
        <w:t>.</w:t>
      </w:r>
    </w:p>
    <w:p w:rsidR="0012360C" w:rsidRPr="00227971" w:rsidRDefault="0012360C" w:rsidP="00080589">
      <w:pPr>
        <w:numPr>
          <w:ilvl w:val="0"/>
          <w:numId w:val="42"/>
        </w:numPr>
        <w:spacing w:before="120" w:after="120"/>
        <w:ind w:left="425" w:hanging="425"/>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080589">
      <w:pPr>
        <w:numPr>
          <w:ilvl w:val="0"/>
          <w:numId w:val="42"/>
        </w:numPr>
        <w:spacing w:before="120" w:after="120"/>
        <w:ind w:left="425" w:hanging="425"/>
        <w:jc w:val="both"/>
        <w:rPr>
          <w:sz w:val="22"/>
          <w:szCs w:val="22"/>
        </w:rPr>
      </w:pPr>
      <w:r w:rsidRPr="001435FC">
        <w:rPr>
          <w:sz w:val="22"/>
          <w:szCs w:val="22"/>
        </w:rPr>
        <w:t>Objednatel je povinen poskytnout zhotoviteli potřebnou součinnost.</w:t>
      </w:r>
    </w:p>
    <w:p w:rsidR="00AF125D" w:rsidRPr="00627222" w:rsidRDefault="00AF125D" w:rsidP="00080589">
      <w:pPr>
        <w:numPr>
          <w:ilvl w:val="0"/>
          <w:numId w:val="42"/>
        </w:numPr>
        <w:spacing w:before="120" w:after="120"/>
        <w:ind w:left="425" w:hanging="425"/>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Místem plnění je</w:t>
      </w:r>
      <w:r w:rsidR="00E24CAB">
        <w:rPr>
          <w:sz w:val="22"/>
          <w:szCs w:val="22"/>
        </w:rPr>
        <w:t> </w:t>
      </w:r>
      <w:r w:rsidR="006A1C8B" w:rsidRPr="001435FC">
        <w:rPr>
          <w:sz w:val="22"/>
          <w:szCs w:val="22"/>
        </w:rPr>
        <w:t xml:space="preserve">SÚS JMK, </w:t>
      </w:r>
      <w:r w:rsidR="00D63719">
        <w:rPr>
          <w:sz w:val="22"/>
          <w:szCs w:val="22"/>
        </w:rPr>
        <w:t>Oblast Střed</w:t>
      </w:r>
      <w:r w:rsidR="00383A98" w:rsidRPr="00383A98">
        <w:rPr>
          <w:sz w:val="22"/>
          <w:szCs w:val="22"/>
        </w:rPr>
        <w:t xml:space="preserve">, </w:t>
      </w:r>
      <w:r w:rsidR="00D23B02">
        <w:rPr>
          <w:sz w:val="22"/>
          <w:szCs w:val="22"/>
        </w:rPr>
        <w:t>Ořechovská 35</w:t>
      </w:r>
      <w:r w:rsidR="00383A98" w:rsidRPr="00080589">
        <w:rPr>
          <w:sz w:val="22"/>
          <w:szCs w:val="22"/>
        </w:rPr>
        <w:t>, 6</w:t>
      </w:r>
      <w:r w:rsidR="00CA4469" w:rsidRPr="00080589">
        <w:rPr>
          <w:sz w:val="22"/>
          <w:szCs w:val="22"/>
        </w:rPr>
        <w:t>19 00</w:t>
      </w:r>
      <w:r w:rsidR="009305CB">
        <w:rPr>
          <w:sz w:val="22"/>
          <w:szCs w:val="22"/>
        </w:rPr>
        <w:t xml:space="preserve"> Brno</w:t>
      </w:r>
      <w:r w:rsidR="00AF6A7B" w:rsidRPr="00080589">
        <w:rPr>
          <w:sz w:val="22"/>
          <w:szCs w:val="22"/>
        </w:rPr>
        <w:t>.</w:t>
      </w:r>
    </w:p>
    <w:p w:rsidR="00C45A21" w:rsidRPr="00E63DE0" w:rsidRDefault="00C45A21" w:rsidP="00080589">
      <w:pPr>
        <w:numPr>
          <w:ilvl w:val="0"/>
          <w:numId w:val="42"/>
        </w:numPr>
        <w:spacing w:before="120" w:after="120"/>
        <w:ind w:left="425" w:hanging="425"/>
        <w:jc w:val="both"/>
        <w:rPr>
          <w:sz w:val="22"/>
          <w:szCs w:val="22"/>
        </w:rPr>
      </w:pPr>
      <w:r w:rsidRPr="00E63DE0">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C45A21" w:rsidRPr="00E63DE0" w:rsidRDefault="00C45A21" w:rsidP="00080589">
      <w:pPr>
        <w:numPr>
          <w:ilvl w:val="0"/>
          <w:numId w:val="42"/>
        </w:numPr>
        <w:spacing w:before="120" w:after="120"/>
        <w:ind w:left="425" w:hanging="425"/>
        <w:jc w:val="both"/>
        <w:rPr>
          <w:sz w:val="22"/>
          <w:szCs w:val="22"/>
        </w:rPr>
      </w:pPr>
      <w:r w:rsidRPr="00E63DE0">
        <w:rPr>
          <w:sz w:val="22"/>
          <w:szCs w:val="22"/>
        </w:rPr>
        <w:t>Termíny plnění:</w:t>
      </w:r>
    </w:p>
    <w:p w:rsidR="00C45A21" w:rsidRPr="00E63DE0" w:rsidRDefault="00C45A21" w:rsidP="00D55336">
      <w:pPr>
        <w:numPr>
          <w:ilvl w:val="0"/>
          <w:numId w:val="37"/>
        </w:numPr>
        <w:spacing w:before="60" w:after="60"/>
        <w:jc w:val="both"/>
        <w:rPr>
          <w:sz w:val="22"/>
          <w:szCs w:val="22"/>
        </w:rPr>
      </w:pPr>
      <w:r w:rsidRPr="00E63DE0">
        <w:rPr>
          <w:sz w:val="22"/>
          <w:szCs w:val="22"/>
        </w:rPr>
        <w:t xml:space="preserve">Fyzické prohlídky </w:t>
      </w:r>
      <w:r w:rsidRPr="00E63DE0">
        <w:rPr>
          <w:b/>
          <w:sz w:val="22"/>
          <w:szCs w:val="22"/>
        </w:rPr>
        <w:t>do 30.</w:t>
      </w:r>
      <w:r w:rsidR="00C85A25">
        <w:rPr>
          <w:b/>
          <w:sz w:val="22"/>
          <w:szCs w:val="22"/>
        </w:rPr>
        <w:t xml:space="preserve"> </w:t>
      </w:r>
      <w:r w:rsidRPr="00E63DE0">
        <w:rPr>
          <w:b/>
          <w:sz w:val="22"/>
          <w:szCs w:val="22"/>
        </w:rPr>
        <w:t>6.</w:t>
      </w:r>
      <w:r w:rsidR="00C85A25">
        <w:rPr>
          <w:b/>
          <w:sz w:val="22"/>
          <w:szCs w:val="22"/>
        </w:rPr>
        <w:t xml:space="preserve"> </w:t>
      </w:r>
      <w:r w:rsidR="00803F61" w:rsidRPr="00E63DE0">
        <w:rPr>
          <w:b/>
          <w:sz w:val="22"/>
          <w:szCs w:val="22"/>
        </w:rPr>
        <w:t>201</w:t>
      </w:r>
      <w:r w:rsidR="00803F61">
        <w:rPr>
          <w:b/>
          <w:sz w:val="22"/>
          <w:szCs w:val="22"/>
        </w:rPr>
        <w:t>9</w:t>
      </w:r>
      <w:r w:rsidRPr="00E63DE0">
        <w:rPr>
          <w:b/>
          <w:sz w:val="22"/>
          <w:szCs w:val="22"/>
        </w:rPr>
        <w:t xml:space="preserve">. </w:t>
      </w:r>
    </w:p>
    <w:p w:rsidR="00CD4A83" w:rsidRPr="00E63DE0" w:rsidRDefault="00C45A21" w:rsidP="00D55336">
      <w:pPr>
        <w:numPr>
          <w:ilvl w:val="0"/>
          <w:numId w:val="37"/>
        </w:numPr>
        <w:spacing w:before="60" w:after="60"/>
        <w:jc w:val="both"/>
        <w:rPr>
          <w:sz w:val="22"/>
          <w:szCs w:val="22"/>
        </w:rPr>
      </w:pPr>
      <w:r w:rsidRPr="00E63DE0">
        <w:rPr>
          <w:sz w:val="22"/>
          <w:szCs w:val="22"/>
        </w:rPr>
        <w:t xml:space="preserve">Do </w:t>
      </w:r>
      <w:r w:rsidRPr="00E63DE0">
        <w:rPr>
          <w:b/>
          <w:sz w:val="22"/>
          <w:szCs w:val="22"/>
        </w:rPr>
        <w:t>15.</w:t>
      </w:r>
      <w:r w:rsidR="00C85A25">
        <w:rPr>
          <w:b/>
          <w:sz w:val="22"/>
          <w:szCs w:val="22"/>
        </w:rPr>
        <w:t xml:space="preserve"> </w:t>
      </w:r>
      <w:r w:rsidRPr="00E63DE0">
        <w:rPr>
          <w:b/>
          <w:sz w:val="22"/>
          <w:szCs w:val="22"/>
        </w:rPr>
        <w:t>7.</w:t>
      </w:r>
      <w:r w:rsidR="00C85A25">
        <w:rPr>
          <w:b/>
          <w:sz w:val="22"/>
          <w:szCs w:val="22"/>
        </w:rPr>
        <w:t xml:space="preserve"> </w:t>
      </w:r>
      <w:r w:rsidR="00803F61" w:rsidRPr="00E63DE0">
        <w:rPr>
          <w:b/>
          <w:sz w:val="22"/>
          <w:szCs w:val="22"/>
        </w:rPr>
        <w:t>201</w:t>
      </w:r>
      <w:r w:rsidR="00803F61">
        <w:rPr>
          <w:b/>
          <w:sz w:val="22"/>
          <w:szCs w:val="22"/>
        </w:rPr>
        <w:t>9</w:t>
      </w:r>
      <w:r w:rsidR="00803F61" w:rsidRPr="00E63DE0">
        <w:rPr>
          <w:b/>
          <w:sz w:val="22"/>
          <w:szCs w:val="22"/>
        </w:rPr>
        <w:t xml:space="preserve"> </w:t>
      </w:r>
      <w:r w:rsidRPr="00E63DE0">
        <w:rPr>
          <w:sz w:val="22"/>
          <w:szCs w:val="22"/>
        </w:rPr>
        <w:t xml:space="preserve">bude předložen seznam mostů, u kterých bude navrhován nový stavební stav spodní stavby nebo nosné konstrukce ve stupni 6 nebo 7 </w:t>
      </w:r>
      <w:r w:rsidR="00CD4A83" w:rsidRPr="00D55336">
        <w:rPr>
          <w:sz w:val="22"/>
          <w:szCs w:val="22"/>
        </w:rPr>
        <w:t>navrhne nejnutnější opatření, která po provedení těchto opatření nesníží stávající stavební stav spodní stavby nebo nosné konstrukce.</w:t>
      </w:r>
    </w:p>
    <w:p w:rsidR="00C45A21" w:rsidRPr="00CD4A83" w:rsidRDefault="00C45A21" w:rsidP="00803F61">
      <w:pPr>
        <w:numPr>
          <w:ilvl w:val="0"/>
          <w:numId w:val="37"/>
        </w:numPr>
        <w:spacing w:before="60" w:after="60"/>
        <w:ind w:hanging="436"/>
        <w:jc w:val="both"/>
        <w:rPr>
          <w:sz w:val="22"/>
          <w:szCs w:val="22"/>
        </w:rPr>
      </w:pPr>
      <w:r w:rsidRPr="00CD4A83">
        <w:rPr>
          <w:sz w:val="22"/>
          <w:szCs w:val="22"/>
        </w:rPr>
        <w:t>Předání konceptů výstupu z hlavních prohlídek mostů</w:t>
      </w:r>
      <w:r w:rsidR="0083462E">
        <w:rPr>
          <w:sz w:val="22"/>
          <w:szCs w:val="22"/>
        </w:rPr>
        <w:t xml:space="preserve"> - </w:t>
      </w:r>
      <w:r w:rsidRPr="00CD4A83">
        <w:rPr>
          <w:sz w:val="22"/>
          <w:szCs w:val="22"/>
        </w:rPr>
        <w:t xml:space="preserve">nejpozději </w:t>
      </w:r>
      <w:r w:rsidRPr="00CD4A83">
        <w:rPr>
          <w:b/>
          <w:sz w:val="22"/>
          <w:szCs w:val="22"/>
        </w:rPr>
        <w:t xml:space="preserve">do </w:t>
      </w:r>
      <w:r w:rsidR="00803F61">
        <w:rPr>
          <w:b/>
          <w:sz w:val="22"/>
          <w:szCs w:val="22"/>
        </w:rPr>
        <w:t>30.9.</w:t>
      </w:r>
      <w:r w:rsidR="00803F61" w:rsidRPr="00E3558E">
        <w:rPr>
          <w:b/>
          <w:sz w:val="22"/>
          <w:szCs w:val="22"/>
        </w:rPr>
        <w:t>2019.</w:t>
      </w:r>
    </w:p>
    <w:p w:rsidR="00C45A21" w:rsidRPr="002A173C" w:rsidRDefault="00C45A21" w:rsidP="00D55336">
      <w:pPr>
        <w:numPr>
          <w:ilvl w:val="0"/>
          <w:numId w:val="37"/>
        </w:numPr>
        <w:spacing w:before="60" w:after="60"/>
        <w:jc w:val="both"/>
        <w:rPr>
          <w:sz w:val="22"/>
          <w:szCs w:val="22"/>
        </w:rPr>
      </w:pPr>
      <w:r w:rsidRPr="002A173C">
        <w:rPr>
          <w:sz w:val="22"/>
          <w:szCs w:val="22"/>
        </w:rPr>
        <w:t>Objednatel se ke konceptům vyjádří nejpozději do 10 kalendářních dnů od předání.</w:t>
      </w:r>
    </w:p>
    <w:p w:rsidR="00C45A21" w:rsidRPr="002A173C" w:rsidRDefault="00C45A21" w:rsidP="00D55336">
      <w:pPr>
        <w:numPr>
          <w:ilvl w:val="0"/>
          <w:numId w:val="37"/>
        </w:numPr>
        <w:spacing w:before="60" w:after="60"/>
        <w:jc w:val="both"/>
        <w:rPr>
          <w:sz w:val="22"/>
          <w:szCs w:val="22"/>
        </w:rPr>
      </w:pPr>
      <w:r w:rsidRPr="002A173C">
        <w:rPr>
          <w:sz w:val="22"/>
          <w:szCs w:val="22"/>
        </w:rPr>
        <w:t>Předání čistopisů výstupů z hlavních prohlídek mostů</w:t>
      </w:r>
      <w:r w:rsidR="0083462E">
        <w:rPr>
          <w:sz w:val="22"/>
          <w:szCs w:val="22"/>
        </w:rPr>
        <w:t xml:space="preserve"> - </w:t>
      </w:r>
      <w:r w:rsidRPr="002A173C">
        <w:rPr>
          <w:sz w:val="22"/>
          <w:szCs w:val="22"/>
        </w:rPr>
        <w:t xml:space="preserve">nejpozději </w:t>
      </w:r>
      <w:r w:rsidRPr="002A173C">
        <w:rPr>
          <w:b/>
          <w:sz w:val="22"/>
          <w:szCs w:val="22"/>
        </w:rPr>
        <w:t xml:space="preserve">do </w:t>
      </w:r>
      <w:r w:rsidR="00803F61">
        <w:rPr>
          <w:b/>
          <w:sz w:val="22"/>
          <w:szCs w:val="22"/>
        </w:rPr>
        <w:t>15.10.2019</w:t>
      </w:r>
      <w:r w:rsidRPr="002A173C">
        <w:rPr>
          <w:b/>
          <w:sz w:val="22"/>
          <w:szCs w:val="22"/>
        </w:rPr>
        <w:t>.</w:t>
      </w:r>
    </w:p>
    <w:p w:rsidR="00AF125D" w:rsidRPr="00AF125D" w:rsidRDefault="00AF125D" w:rsidP="00AF125D">
      <w:pPr>
        <w:ind w:left="720"/>
        <w:jc w:val="both"/>
        <w:rPr>
          <w:sz w:val="22"/>
          <w:szCs w:val="22"/>
        </w:rPr>
      </w:pPr>
    </w:p>
    <w:p w:rsidR="00A03413" w:rsidRPr="007F4321" w:rsidRDefault="00A03413"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A03413" w:rsidRPr="007F4321" w:rsidRDefault="00A03413" w:rsidP="00080589">
      <w:pPr>
        <w:numPr>
          <w:ilvl w:val="0"/>
          <w:numId w:val="41"/>
        </w:numPr>
        <w:spacing w:before="120" w:after="120"/>
        <w:ind w:left="425" w:hanging="425"/>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A03413" w:rsidRPr="007F4321" w:rsidTr="0059767B">
        <w:trPr>
          <w:trHeight w:val="304"/>
        </w:trPr>
        <w:tc>
          <w:tcPr>
            <w:tcW w:w="6549" w:type="dxa"/>
          </w:tcPr>
          <w:p w:rsidR="00A03413" w:rsidRPr="007F4321" w:rsidRDefault="00A03413" w:rsidP="0059767B">
            <w:pPr>
              <w:spacing w:before="120" w:after="120"/>
              <w:rPr>
                <w:b/>
                <w:sz w:val="22"/>
                <w:szCs w:val="22"/>
              </w:rPr>
            </w:pPr>
            <w:r w:rsidRPr="007F4321">
              <w:rPr>
                <w:b/>
                <w:sz w:val="22"/>
                <w:szCs w:val="22"/>
              </w:rPr>
              <w:t xml:space="preserve"> </w:t>
            </w:r>
            <w:r w:rsidR="0059767B">
              <w:rPr>
                <w:b/>
                <w:sz w:val="22"/>
                <w:szCs w:val="22"/>
              </w:rPr>
              <w:t xml:space="preserve">vč. </w:t>
            </w:r>
            <w:r w:rsidRPr="007F4321">
              <w:rPr>
                <w:b/>
                <w:sz w:val="22"/>
                <w:szCs w:val="22"/>
              </w:rPr>
              <w:t xml:space="preserve">DPH </w:t>
            </w:r>
          </w:p>
        </w:tc>
        <w:tc>
          <w:tcPr>
            <w:tcW w:w="2811" w:type="dxa"/>
          </w:tcPr>
          <w:p w:rsidR="00A03413" w:rsidRPr="007F4321" w:rsidRDefault="00A03413" w:rsidP="0059767B">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080589">
      <w:pPr>
        <w:numPr>
          <w:ilvl w:val="0"/>
          <w:numId w:val="41"/>
        </w:numPr>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080589">
      <w:pPr>
        <w:numPr>
          <w:ilvl w:val="0"/>
          <w:numId w:val="41"/>
        </w:numPr>
        <w:spacing w:before="120" w:after="120"/>
        <w:ind w:left="360"/>
        <w:jc w:val="both"/>
        <w:rPr>
          <w:sz w:val="22"/>
          <w:szCs w:val="22"/>
        </w:rPr>
      </w:pPr>
      <w:r w:rsidRPr="00A04FFE">
        <w:rPr>
          <w:sz w:val="22"/>
          <w:szCs w:val="22"/>
        </w:rPr>
        <w:t>Hradí se pouze skutečně a řádně provedené prohlídky mostů.</w:t>
      </w:r>
    </w:p>
    <w:p w:rsidR="00A03413" w:rsidRPr="00A04FFE" w:rsidRDefault="00A03413" w:rsidP="00080589">
      <w:pPr>
        <w:numPr>
          <w:ilvl w:val="0"/>
          <w:numId w:val="41"/>
        </w:numPr>
        <w:spacing w:before="120" w:after="120"/>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080589">
      <w:pPr>
        <w:numPr>
          <w:ilvl w:val="0"/>
          <w:numId w:val="41"/>
        </w:numPr>
        <w:spacing w:before="120" w:after="12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080589">
      <w:pPr>
        <w:numPr>
          <w:ilvl w:val="0"/>
          <w:numId w:val="41"/>
        </w:numPr>
        <w:spacing w:before="120" w:after="12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C85A25">
        <w:rPr>
          <w:sz w:val="22"/>
          <w:szCs w:val="22"/>
        </w:rPr>
        <w:t> </w:t>
      </w:r>
      <w:r w:rsidRPr="00A04FFE">
        <w:rPr>
          <w:sz w:val="22"/>
          <w:szCs w:val="22"/>
        </w:rPr>
        <w:t>doručit na e</w:t>
      </w:r>
      <w:r w:rsidR="00C85A25">
        <w:rPr>
          <w:sz w:val="22"/>
          <w:szCs w:val="22"/>
        </w:rPr>
        <w:noBreakHyphen/>
      </w:r>
      <w:r w:rsidRPr="00A04FFE">
        <w:rPr>
          <w:sz w:val="22"/>
          <w:szCs w:val="22"/>
        </w:rPr>
        <w:t xml:space="preserve">mail </w:t>
      </w:r>
      <w:r w:rsidRPr="00080589">
        <w:rPr>
          <w:b/>
          <w:sz w:val="22"/>
          <w:szCs w:val="22"/>
        </w:rPr>
        <w:t>faktury@susjmk.cz</w:t>
      </w:r>
      <w:r w:rsidRPr="00080589">
        <w:rPr>
          <w:sz w:val="22"/>
          <w:szCs w:val="22"/>
        </w:rPr>
        <w:t>.</w:t>
      </w:r>
    </w:p>
    <w:p w:rsidR="00A03413" w:rsidRPr="00A04FFE" w:rsidRDefault="00A03413" w:rsidP="00080589">
      <w:pPr>
        <w:numPr>
          <w:ilvl w:val="0"/>
          <w:numId w:val="41"/>
        </w:numPr>
        <w:spacing w:before="120" w:after="12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080589">
      <w:pPr>
        <w:numPr>
          <w:ilvl w:val="0"/>
          <w:numId w:val="41"/>
        </w:numPr>
        <w:spacing w:before="120" w:after="120"/>
        <w:ind w:left="360"/>
        <w:jc w:val="both"/>
        <w:rPr>
          <w:sz w:val="22"/>
          <w:szCs w:val="22"/>
        </w:rPr>
      </w:pPr>
      <w:r w:rsidRPr="00A04FFE">
        <w:rPr>
          <w:sz w:val="22"/>
          <w:szCs w:val="22"/>
        </w:rPr>
        <w:lastRenderedPageBreak/>
        <w:t>Zálohové platby se nesjednávají.</w:t>
      </w:r>
    </w:p>
    <w:p w:rsidR="00AF125D" w:rsidRPr="007F4321" w:rsidRDefault="00A03413" w:rsidP="00080589">
      <w:pPr>
        <w:numPr>
          <w:ilvl w:val="0"/>
          <w:numId w:val="41"/>
        </w:numPr>
        <w:spacing w:before="120" w:after="120"/>
        <w:ind w:left="360"/>
        <w:jc w:val="both"/>
        <w:rPr>
          <w:sz w:val="22"/>
          <w:szCs w:val="22"/>
        </w:rPr>
      </w:pPr>
      <w:r>
        <w:rPr>
          <w:sz w:val="22"/>
          <w:szCs w:val="22"/>
        </w:rPr>
        <w:t>Faktura je uhrazena odepsáním z účtu objednatele</w:t>
      </w:r>
      <w:r w:rsidR="00AF125D">
        <w:rPr>
          <w:sz w:val="22"/>
          <w:szCs w:val="22"/>
        </w:rPr>
        <w:t>.</w:t>
      </w:r>
    </w:p>
    <w:p w:rsidR="00BE1F74" w:rsidRPr="0059767B" w:rsidRDefault="00BE1F74"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A554AD" w:rsidRPr="00456F94" w:rsidRDefault="00164147" w:rsidP="00080589">
      <w:pPr>
        <w:numPr>
          <w:ilvl w:val="0"/>
          <w:numId w:val="43"/>
        </w:numPr>
        <w:spacing w:before="120" w:after="120"/>
        <w:ind w:left="425" w:hanging="425"/>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080589">
      <w:pPr>
        <w:numPr>
          <w:ilvl w:val="0"/>
          <w:numId w:val="43"/>
        </w:numPr>
        <w:spacing w:before="120" w:after="120"/>
        <w:ind w:left="425" w:hanging="425"/>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080589">
      <w:pPr>
        <w:numPr>
          <w:ilvl w:val="0"/>
          <w:numId w:val="43"/>
        </w:numPr>
        <w:spacing w:before="120" w:after="120"/>
        <w:ind w:left="425" w:hanging="425"/>
        <w:jc w:val="both"/>
        <w:rPr>
          <w:sz w:val="22"/>
          <w:szCs w:val="22"/>
        </w:rPr>
      </w:pPr>
      <w:r w:rsidRPr="00456F94">
        <w:rPr>
          <w:sz w:val="22"/>
          <w:szCs w:val="22"/>
        </w:rPr>
        <w:t>Zhotovitel poskytuje na dílo záruku v délce 36 měsíců</w:t>
      </w:r>
      <w:r w:rsidRPr="00080589">
        <w:rPr>
          <w:sz w:val="22"/>
          <w:szCs w:val="22"/>
        </w:rPr>
        <w:t>.</w:t>
      </w:r>
    </w:p>
    <w:p w:rsidR="00A33628" w:rsidRPr="0059767B" w:rsidRDefault="00A33628" w:rsidP="0059767B">
      <w:pPr>
        <w:widowControl w:val="0"/>
        <w:autoSpaceDE w:val="0"/>
        <w:autoSpaceDN w:val="0"/>
        <w:adjustRightInd w:val="0"/>
        <w:spacing w:before="120" w:after="12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080589">
      <w:pPr>
        <w:numPr>
          <w:ilvl w:val="0"/>
          <w:numId w:val="44"/>
        </w:numPr>
        <w:spacing w:before="120" w:after="120"/>
        <w:ind w:left="425" w:hanging="425"/>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C45A21">
        <w:rPr>
          <w:sz w:val="22"/>
          <w:szCs w:val="22"/>
        </w:rPr>
        <w:t xml:space="preserve"> a 7</w:t>
      </w:r>
      <w:r w:rsidR="00C85A25">
        <w:rPr>
          <w:sz w:val="22"/>
          <w:szCs w:val="22"/>
        </w:rPr>
        <w:t>.</w:t>
      </w:r>
      <w:r>
        <w:rPr>
          <w:sz w:val="22"/>
          <w:szCs w:val="22"/>
        </w:rPr>
        <w:t xml:space="preserve"> </w:t>
      </w:r>
      <w:r w:rsidRPr="007F4321">
        <w:rPr>
          <w:sz w:val="22"/>
          <w:szCs w:val="22"/>
        </w:rPr>
        <w:t>této smlouvy.</w:t>
      </w:r>
    </w:p>
    <w:p w:rsidR="00A03413" w:rsidRPr="007F4321" w:rsidRDefault="00A03413" w:rsidP="00080589">
      <w:pPr>
        <w:numPr>
          <w:ilvl w:val="0"/>
          <w:numId w:val="44"/>
        </w:numPr>
        <w:spacing w:before="120" w:after="120"/>
        <w:ind w:left="425" w:hanging="425"/>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7477DC">
      <w:pPr>
        <w:numPr>
          <w:ilvl w:val="0"/>
          <w:numId w:val="44"/>
        </w:numPr>
        <w:tabs>
          <w:tab w:val="clear" w:pos="720"/>
          <w:tab w:val="num" w:pos="426"/>
        </w:tabs>
        <w:spacing w:before="120" w:after="120"/>
        <w:ind w:hanging="720"/>
        <w:jc w:val="both"/>
        <w:rPr>
          <w:sz w:val="22"/>
          <w:szCs w:val="22"/>
        </w:rPr>
      </w:pPr>
      <w:r w:rsidRPr="007F4321">
        <w:rPr>
          <w:sz w:val="22"/>
          <w:szCs w:val="22"/>
        </w:rPr>
        <w:t xml:space="preserve">Smluvní pokuty jsou splatné na základě </w:t>
      </w:r>
      <w:r w:rsidR="007477DC" w:rsidRPr="007477DC">
        <w:rPr>
          <w:sz w:val="22"/>
          <w:szCs w:val="22"/>
        </w:rPr>
        <w:t xml:space="preserve">písemné výzvy </w:t>
      </w:r>
      <w:r w:rsidRPr="007F4321">
        <w:rPr>
          <w:sz w:val="22"/>
          <w:szCs w:val="22"/>
        </w:rPr>
        <w:t xml:space="preserve"> se splatností 14 dnů.</w:t>
      </w:r>
    </w:p>
    <w:p w:rsidR="007A2E5D" w:rsidRPr="001F35F6" w:rsidRDefault="00A03413" w:rsidP="00080589">
      <w:pPr>
        <w:numPr>
          <w:ilvl w:val="0"/>
          <w:numId w:val="44"/>
        </w:numPr>
        <w:spacing w:before="120" w:after="120"/>
        <w:ind w:left="425" w:hanging="425"/>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080589">
      <w:pPr>
        <w:numPr>
          <w:ilvl w:val="0"/>
          <w:numId w:val="45"/>
        </w:numPr>
        <w:spacing w:before="120" w:after="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080589">
      <w:pPr>
        <w:numPr>
          <w:ilvl w:val="0"/>
          <w:numId w:val="45"/>
        </w:numPr>
        <w:spacing w:before="120" w:after="120"/>
        <w:ind w:left="425" w:hanging="425"/>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080589">
      <w:pPr>
        <w:numPr>
          <w:ilvl w:val="0"/>
          <w:numId w:val="45"/>
        </w:numPr>
        <w:spacing w:before="120" w:after="120"/>
        <w:ind w:left="425" w:hanging="425"/>
        <w:jc w:val="both"/>
        <w:rPr>
          <w:sz w:val="22"/>
          <w:szCs w:val="22"/>
        </w:rPr>
      </w:pPr>
      <w:r w:rsidRPr="00456F94">
        <w:rPr>
          <w:sz w:val="22"/>
          <w:szCs w:val="22"/>
        </w:rPr>
        <w:t xml:space="preserve">Zhotovitel může od smlouvy odstoupit v následujících případech: </w:t>
      </w:r>
    </w:p>
    <w:p w:rsidR="00A03413" w:rsidRPr="00456F94" w:rsidRDefault="00A03413" w:rsidP="00080589">
      <w:pPr>
        <w:widowControl w:val="0"/>
        <w:numPr>
          <w:ilvl w:val="0"/>
          <w:numId w:val="46"/>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080589">
      <w:pPr>
        <w:widowControl w:val="0"/>
        <w:numPr>
          <w:ilvl w:val="0"/>
          <w:numId w:val="46"/>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A03413">
      <w:pPr>
        <w:widowControl w:val="0"/>
        <w:autoSpaceDE w:val="0"/>
        <w:autoSpaceDN w:val="0"/>
        <w:adjustRightInd w:val="0"/>
        <w:spacing w:before="120"/>
        <w:ind w:left="360" w:hanging="360"/>
        <w:jc w:val="both"/>
        <w:rPr>
          <w:sz w:val="22"/>
          <w:szCs w:val="22"/>
        </w:rPr>
      </w:pPr>
      <w:r w:rsidRPr="00456F94">
        <w:rPr>
          <w:sz w:val="22"/>
          <w:szCs w:val="22"/>
        </w:rPr>
        <w:t xml:space="preserve">4. </w:t>
      </w:r>
      <w:r>
        <w:rPr>
          <w:sz w:val="22"/>
          <w:szCs w:val="22"/>
        </w:rPr>
        <w:t xml:space="preserve"> </w:t>
      </w: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5D179B" w:rsidRDefault="00F72422" w:rsidP="003A64EF">
      <w:pPr>
        <w:tabs>
          <w:tab w:val="left" w:pos="360"/>
        </w:tabs>
        <w:spacing w:before="120" w:after="120"/>
        <w:jc w:val="both"/>
        <w:rPr>
          <w:sz w:val="16"/>
          <w:szCs w:val="16"/>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080589">
      <w:pPr>
        <w:numPr>
          <w:ilvl w:val="0"/>
          <w:numId w:val="47"/>
        </w:numPr>
        <w:spacing w:before="120" w:after="120"/>
        <w:ind w:left="425" w:hanging="425"/>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zhotovitel obdrží po </w:t>
      </w:r>
      <w:r w:rsidR="005F6482">
        <w:rPr>
          <w:sz w:val="22"/>
          <w:szCs w:val="22"/>
        </w:rPr>
        <w:t>jednom</w:t>
      </w:r>
      <w:r w:rsidRPr="008B6EF7">
        <w:rPr>
          <w:sz w:val="22"/>
          <w:szCs w:val="22"/>
        </w:rPr>
        <w:t xml:space="preserve"> vyhotovení.</w:t>
      </w:r>
    </w:p>
    <w:p w:rsidR="00A03413" w:rsidRPr="008B6EF7" w:rsidRDefault="00A03413" w:rsidP="00080589">
      <w:pPr>
        <w:numPr>
          <w:ilvl w:val="0"/>
          <w:numId w:val="47"/>
        </w:numPr>
        <w:spacing w:before="120" w:after="120"/>
        <w:ind w:left="425" w:hanging="425"/>
        <w:jc w:val="both"/>
        <w:rPr>
          <w:sz w:val="22"/>
          <w:szCs w:val="22"/>
        </w:rPr>
      </w:pPr>
      <w:r w:rsidRPr="008B6EF7">
        <w:rPr>
          <w:sz w:val="22"/>
          <w:szCs w:val="22"/>
        </w:rPr>
        <w:t>Pro případ, že některá ze smluvních stran odmítne převzít písemnost nebo její převzetí znemožní, se</w:t>
      </w:r>
      <w:r w:rsidR="00593629">
        <w:rPr>
          <w:sz w:val="22"/>
          <w:szCs w:val="22"/>
        </w:rPr>
        <w:t> </w:t>
      </w:r>
      <w:r w:rsidRPr="008B6EF7">
        <w:rPr>
          <w:sz w:val="22"/>
          <w:szCs w:val="22"/>
        </w:rPr>
        <w:t>má</w:t>
      </w:r>
      <w:r w:rsidR="00593629">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A03413" w:rsidRPr="008B6EF7" w:rsidRDefault="00A03413" w:rsidP="00080589">
      <w:pPr>
        <w:numPr>
          <w:ilvl w:val="0"/>
          <w:numId w:val="47"/>
        </w:numPr>
        <w:spacing w:before="120" w:after="120"/>
        <w:ind w:left="425" w:hanging="425"/>
        <w:jc w:val="both"/>
        <w:rPr>
          <w:sz w:val="22"/>
          <w:szCs w:val="22"/>
        </w:rPr>
      </w:pPr>
      <w:r w:rsidRPr="008B6EF7">
        <w:rPr>
          <w:sz w:val="22"/>
          <w:szCs w:val="22"/>
        </w:rPr>
        <w:t>Měnit a doplňovat tuto smlouvu lze pouze písemnými dodatky, jež podepíší obě smluvní strany.</w:t>
      </w:r>
    </w:p>
    <w:p w:rsidR="00A03413" w:rsidRPr="00E63DE0" w:rsidRDefault="00A03413" w:rsidP="00080589">
      <w:pPr>
        <w:numPr>
          <w:ilvl w:val="0"/>
          <w:numId w:val="47"/>
        </w:numPr>
        <w:spacing w:before="120" w:after="120"/>
        <w:ind w:left="425" w:hanging="425"/>
        <w:jc w:val="both"/>
        <w:rPr>
          <w:sz w:val="22"/>
          <w:szCs w:val="22"/>
        </w:rPr>
      </w:pPr>
      <w:r w:rsidRPr="00E63DE0">
        <w:rPr>
          <w:sz w:val="22"/>
          <w:szCs w:val="22"/>
        </w:rPr>
        <w:t>Zhotovitel bere na vědomí, že je osobou povinnou spolupůsobit při výkonu finanční kontroly.</w:t>
      </w:r>
    </w:p>
    <w:p w:rsidR="009058D3" w:rsidRPr="00E63DE0" w:rsidRDefault="00A03413" w:rsidP="00080589">
      <w:pPr>
        <w:numPr>
          <w:ilvl w:val="0"/>
          <w:numId w:val="47"/>
        </w:numPr>
        <w:spacing w:before="120" w:after="120"/>
        <w:ind w:left="425" w:hanging="425"/>
        <w:jc w:val="both"/>
        <w:rPr>
          <w:sz w:val="22"/>
          <w:szCs w:val="22"/>
        </w:rPr>
      </w:pPr>
      <w:r w:rsidRPr="00E63DE0">
        <w:rPr>
          <w:sz w:val="22"/>
          <w:szCs w:val="22"/>
        </w:rPr>
        <w:t xml:space="preserve">Zhotovitel souhlasí s případným zveřejněním informací o této smlouvě dle zákona č. 106/1999 Sb., o svobodném přístupu k informacím, ve znění pozdějších </w:t>
      </w:r>
      <w:r w:rsidR="00C85A25">
        <w:rPr>
          <w:sz w:val="22"/>
          <w:szCs w:val="22"/>
        </w:rPr>
        <w:t>změn</w:t>
      </w:r>
      <w:r w:rsidRPr="00E63DE0">
        <w:rPr>
          <w:sz w:val="22"/>
          <w:szCs w:val="22"/>
        </w:rPr>
        <w:t>.</w:t>
      </w:r>
    </w:p>
    <w:p w:rsidR="00C45A21" w:rsidRPr="00E63DE0" w:rsidRDefault="00C45A21" w:rsidP="00080589">
      <w:pPr>
        <w:numPr>
          <w:ilvl w:val="0"/>
          <w:numId w:val="47"/>
        </w:numPr>
        <w:spacing w:before="120" w:after="120"/>
        <w:ind w:left="425" w:hanging="425"/>
        <w:jc w:val="both"/>
        <w:rPr>
          <w:sz w:val="22"/>
          <w:szCs w:val="22"/>
        </w:rPr>
      </w:pPr>
      <w:r w:rsidRPr="00E63DE0">
        <w:rPr>
          <w:sz w:val="22"/>
          <w:szCs w:val="22"/>
        </w:rPr>
        <w:t>Zhotovitel dále souhlasí se zveřejněním celé smlouvy včetně všech příloh, jejich dodatků a skutečně uhrazené ceny na protikorupčním portále Jihomoravského kraje, tj. zřizovatele objednatele.</w:t>
      </w:r>
    </w:p>
    <w:p w:rsidR="00C45A21" w:rsidRPr="00E63DE0" w:rsidRDefault="00C45A21" w:rsidP="00080589">
      <w:pPr>
        <w:numPr>
          <w:ilvl w:val="0"/>
          <w:numId w:val="47"/>
        </w:numPr>
        <w:spacing w:before="120" w:after="120"/>
        <w:ind w:left="425" w:hanging="425"/>
        <w:jc w:val="both"/>
        <w:rPr>
          <w:sz w:val="22"/>
          <w:szCs w:val="22"/>
        </w:rPr>
      </w:pPr>
      <w:r w:rsidRPr="00E63DE0">
        <w:rPr>
          <w:sz w:val="22"/>
          <w:szCs w:val="22"/>
        </w:rPr>
        <w:lastRenderedPageBreak/>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C85A25">
        <w:rPr>
          <w:sz w:val="22"/>
          <w:szCs w:val="22"/>
        </w:rPr>
        <w:t xml:space="preserve"> </w:t>
      </w:r>
      <w:r w:rsidRPr="00C85A25">
        <w:rPr>
          <w:sz w:val="22"/>
          <w:szCs w:val="22"/>
          <w:highlight w:val="yellow"/>
        </w:rPr>
        <w:t>…………………</w:t>
      </w:r>
    </w:p>
    <w:p w:rsidR="00C45A21" w:rsidRPr="00E63DE0" w:rsidRDefault="00C45A21" w:rsidP="00080589">
      <w:pPr>
        <w:numPr>
          <w:ilvl w:val="0"/>
          <w:numId w:val="47"/>
        </w:numPr>
        <w:spacing w:before="120" w:after="120"/>
        <w:ind w:left="425" w:hanging="425"/>
        <w:jc w:val="both"/>
        <w:rPr>
          <w:sz w:val="22"/>
          <w:szCs w:val="22"/>
        </w:rPr>
      </w:pPr>
      <w:r w:rsidRPr="00E63DE0">
        <w:rPr>
          <w:sz w:val="22"/>
          <w:szCs w:val="22"/>
        </w:rPr>
        <w:t>Tato smlouva je uzavřena dnem podpisu druhou smluvní stranou. Tato smlouvy je účinná dnem uveřejnění v registru smluv.</w:t>
      </w:r>
    </w:p>
    <w:p w:rsidR="00C45A21" w:rsidRPr="00E63DE0" w:rsidRDefault="00C45A21" w:rsidP="00080589">
      <w:pPr>
        <w:numPr>
          <w:ilvl w:val="0"/>
          <w:numId w:val="47"/>
        </w:numPr>
        <w:spacing w:before="120" w:after="120"/>
        <w:ind w:left="425" w:hanging="425"/>
        <w:jc w:val="both"/>
        <w:rPr>
          <w:sz w:val="22"/>
          <w:szCs w:val="22"/>
        </w:rPr>
      </w:pPr>
      <w:r w:rsidRPr="00E63DE0">
        <w:rPr>
          <w:sz w:val="22"/>
          <w:szCs w:val="22"/>
        </w:rPr>
        <w:t>Smluvní strany se dohodly, že na jejich vztah upravený touto smlouvou se neužijí ust. §</w:t>
      </w:r>
      <w:r w:rsidR="00E24CAB">
        <w:rPr>
          <w:sz w:val="22"/>
          <w:szCs w:val="22"/>
        </w:rPr>
        <w:t xml:space="preserve"> </w:t>
      </w:r>
      <w:r w:rsidRPr="00E63DE0">
        <w:rPr>
          <w:sz w:val="22"/>
          <w:szCs w:val="22"/>
        </w:rPr>
        <w:t>1921, §</w:t>
      </w:r>
      <w:r w:rsidR="00E24CAB">
        <w:rPr>
          <w:sz w:val="22"/>
          <w:szCs w:val="22"/>
        </w:rPr>
        <w:t xml:space="preserve"> </w:t>
      </w:r>
      <w:r w:rsidRPr="00E63DE0">
        <w:rPr>
          <w:sz w:val="22"/>
          <w:szCs w:val="22"/>
        </w:rPr>
        <w:t>1978</w:t>
      </w:r>
      <w:r w:rsidR="00C85A25" w:rsidRPr="00E63DE0">
        <w:rPr>
          <w:sz w:val="22"/>
          <w:szCs w:val="22"/>
        </w:rPr>
        <w:t>,</w:t>
      </w:r>
      <w:r w:rsidR="00C85A25">
        <w:rPr>
          <w:sz w:val="22"/>
          <w:szCs w:val="22"/>
        </w:rPr>
        <w:t xml:space="preserve"> </w:t>
      </w:r>
      <w:r w:rsidRPr="00E63DE0">
        <w:rPr>
          <w:sz w:val="22"/>
          <w:szCs w:val="22"/>
        </w:rPr>
        <w:t>§</w:t>
      </w:r>
      <w:r w:rsidR="00C85A25">
        <w:rPr>
          <w:sz w:val="22"/>
          <w:szCs w:val="22"/>
        </w:rPr>
        <w:t> </w:t>
      </w:r>
      <w:r w:rsidRPr="00E63DE0">
        <w:rPr>
          <w:sz w:val="22"/>
          <w:szCs w:val="22"/>
        </w:rPr>
        <w:t>2595, § 2611 občanského zákoníku.</w:t>
      </w:r>
    </w:p>
    <w:p w:rsidR="00C45A21" w:rsidRPr="00E63DE0" w:rsidRDefault="00C45A21" w:rsidP="00080589">
      <w:pPr>
        <w:numPr>
          <w:ilvl w:val="0"/>
          <w:numId w:val="47"/>
        </w:numPr>
        <w:spacing w:before="120" w:after="120"/>
        <w:ind w:left="425" w:hanging="425"/>
        <w:jc w:val="both"/>
        <w:rPr>
          <w:sz w:val="22"/>
          <w:szCs w:val="22"/>
        </w:rPr>
      </w:pPr>
      <w:r w:rsidRPr="00E63DE0">
        <w:rPr>
          <w:sz w:val="22"/>
          <w:szCs w:val="22"/>
        </w:rPr>
        <w:t>Nedílnou součástí této smlouvy jsou přílohy:</w:t>
      </w:r>
    </w:p>
    <w:p w:rsidR="00C45A21" w:rsidRPr="00E63DE0" w:rsidRDefault="00C45A21" w:rsidP="00D55336">
      <w:pPr>
        <w:pStyle w:val="Odstavecseseznamem"/>
        <w:widowControl w:val="0"/>
        <w:numPr>
          <w:ilvl w:val="0"/>
          <w:numId w:val="38"/>
        </w:numPr>
        <w:autoSpaceDE w:val="0"/>
        <w:autoSpaceDN w:val="0"/>
        <w:adjustRightInd w:val="0"/>
        <w:spacing w:before="60" w:after="60"/>
        <w:jc w:val="both"/>
        <w:rPr>
          <w:sz w:val="22"/>
          <w:szCs w:val="22"/>
        </w:rPr>
      </w:pPr>
      <w:r w:rsidRPr="00E63DE0">
        <w:rPr>
          <w:sz w:val="22"/>
          <w:szCs w:val="22"/>
        </w:rPr>
        <w:t>specifikace mostů a kalkulace cen.</w:t>
      </w:r>
    </w:p>
    <w:p w:rsidR="00C45A21" w:rsidRPr="00E63DE0" w:rsidRDefault="00C45A21" w:rsidP="00D55336">
      <w:pPr>
        <w:pStyle w:val="Odstavecseseznamem"/>
        <w:widowControl w:val="0"/>
        <w:numPr>
          <w:ilvl w:val="0"/>
          <w:numId w:val="38"/>
        </w:numPr>
        <w:autoSpaceDE w:val="0"/>
        <w:autoSpaceDN w:val="0"/>
        <w:adjustRightInd w:val="0"/>
        <w:spacing w:before="60" w:after="60"/>
        <w:jc w:val="both"/>
        <w:rPr>
          <w:sz w:val="22"/>
          <w:szCs w:val="22"/>
        </w:rPr>
      </w:pPr>
      <w:r w:rsidRPr="00E63DE0">
        <w:rPr>
          <w:sz w:val="22"/>
          <w:szCs w:val="22"/>
        </w:rPr>
        <w:t>kopie oprávnění k hlavním prohlídkám mostů.</w:t>
      </w:r>
    </w:p>
    <w:p w:rsidR="00C45A21" w:rsidRPr="00D55336" w:rsidRDefault="00C45A21" w:rsidP="00D55336">
      <w:pPr>
        <w:pStyle w:val="Odstavecseseznamem"/>
        <w:widowControl w:val="0"/>
        <w:numPr>
          <w:ilvl w:val="0"/>
          <w:numId w:val="38"/>
        </w:numPr>
        <w:autoSpaceDE w:val="0"/>
        <w:autoSpaceDN w:val="0"/>
        <w:adjustRightInd w:val="0"/>
        <w:spacing w:before="60" w:after="60"/>
        <w:jc w:val="both"/>
        <w:rPr>
          <w:sz w:val="22"/>
          <w:szCs w:val="22"/>
        </w:rPr>
      </w:pPr>
      <w:r w:rsidRPr="00E63DE0">
        <w:rPr>
          <w:sz w:val="22"/>
          <w:szCs w:val="22"/>
        </w:rPr>
        <w:t xml:space="preserve">vyhodnocení HPM </w:t>
      </w:r>
      <w:r w:rsidR="00803F61" w:rsidRPr="00E63DE0">
        <w:rPr>
          <w:sz w:val="22"/>
          <w:szCs w:val="22"/>
        </w:rPr>
        <w:t>201</w:t>
      </w:r>
      <w:r w:rsidR="00803F61">
        <w:rPr>
          <w:sz w:val="22"/>
          <w:szCs w:val="22"/>
        </w:rPr>
        <w:t>9</w:t>
      </w:r>
      <w:r w:rsidRPr="00E63DE0">
        <w:rPr>
          <w:sz w:val="22"/>
          <w:szCs w:val="22"/>
        </w:rPr>
        <w:t xml:space="preserve">. </w:t>
      </w:r>
      <w:r w:rsidRPr="00E63DE0">
        <w:rPr>
          <w:sz w:val="22"/>
          <w:szCs w:val="22"/>
        </w:rPr>
        <w:tab/>
      </w:r>
    </w:p>
    <w:p w:rsidR="00080FEE" w:rsidRPr="00C45A21" w:rsidRDefault="00080FEE" w:rsidP="00C45A21">
      <w:pPr>
        <w:widowControl w:val="0"/>
        <w:autoSpaceDE w:val="0"/>
        <w:autoSpaceDN w:val="0"/>
        <w:adjustRightInd w:val="0"/>
        <w:ind w:left="360"/>
        <w:jc w:val="both"/>
        <w:rPr>
          <w:sz w:val="22"/>
          <w:szCs w:val="22"/>
        </w:rPr>
      </w:pPr>
    </w:p>
    <w:tbl>
      <w:tblPr>
        <w:tblW w:w="10209" w:type="dxa"/>
        <w:tblLook w:val="01E0" w:firstRow="1" w:lastRow="1" w:firstColumn="1" w:lastColumn="1" w:noHBand="0" w:noVBand="0"/>
      </w:tblPr>
      <w:tblGrid>
        <w:gridCol w:w="5104"/>
        <w:gridCol w:w="5105"/>
      </w:tblGrid>
      <w:tr w:rsidR="00661075" w:rsidRPr="003A3785">
        <w:trPr>
          <w:trHeight w:val="368"/>
        </w:trPr>
        <w:tc>
          <w:tcPr>
            <w:tcW w:w="5104" w:type="dxa"/>
          </w:tcPr>
          <w:p w:rsidR="00080FEE" w:rsidRDefault="00080FEE" w:rsidP="003A64EF">
            <w:pPr>
              <w:tabs>
                <w:tab w:val="left" w:pos="6300"/>
              </w:tabs>
              <w:spacing w:before="120" w:after="120"/>
              <w:rPr>
                <w:sz w:val="21"/>
                <w:szCs w:val="21"/>
              </w:rPr>
            </w:pPr>
          </w:p>
          <w:p w:rsidR="00661075" w:rsidRPr="003A3785" w:rsidRDefault="00661075" w:rsidP="002A5727">
            <w:pPr>
              <w:tabs>
                <w:tab w:val="left" w:pos="6300"/>
              </w:tabs>
              <w:spacing w:before="120" w:after="120"/>
              <w:rPr>
                <w:b/>
                <w:smallCaps/>
                <w:spacing w:val="20"/>
                <w:sz w:val="21"/>
                <w:szCs w:val="21"/>
              </w:rPr>
            </w:pPr>
            <w:r w:rsidRPr="002A5727">
              <w:rPr>
                <w:sz w:val="21"/>
                <w:szCs w:val="21"/>
                <w:highlight w:val="yellow"/>
              </w:rPr>
              <w:t>V</w:t>
            </w:r>
            <w:r w:rsidR="007C102B" w:rsidRPr="002A5727">
              <w:rPr>
                <w:sz w:val="21"/>
                <w:szCs w:val="21"/>
                <w:highlight w:val="yellow"/>
              </w:rPr>
              <w:t xml:space="preserve"> </w:t>
            </w:r>
            <w:r w:rsidR="002A5727" w:rsidRPr="002A5727">
              <w:rPr>
                <w:sz w:val="21"/>
                <w:szCs w:val="21"/>
                <w:highlight w:val="yellow"/>
              </w:rPr>
              <w:t>………</w:t>
            </w:r>
            <w:r w:rsidRPr="002A5727">
              <w:rPr>
                <w:sz w:val="21"/>
                <w:szCs w:val="21"/>
                <w:highlight w:val="yellow"/>
              </w:rPr>
              <w:t>, dne</w:t>
            </w:r>
            <w:r w:rsidR="007C102B" w:rsidRPr="002A5727">
              <w:rPr>
                <w:sz w:val="21"/>
                <w:szCs w:val="21"/>
                <w:highlight w:val="yellow"/>
              </w:rPr>
              <w:t xml:space="preserve"> </w:t>
            </w:r>
            <w:r w:rsidR="002A5727" w:rsidRPr="002A5727">
              <w:rPr>
                <w:sz w:val="21"/>
                <w:szCs w:val="21"/>
                <w:highlight w:val="yellow"/>
              </w:rPr>
              <w:t>…………….</w:t>
            </w:r>
          </w:p>
        </w:tc>
        <w:tc>
          <w:tcPr>
            <w:tcW w:w="5105" w:type="dxa"/>
          </w:tcPr>
          <w:p w:rsidR="0059767B" w:rsidRDefault="0059767B" w:rsidP="003A64EF">
            <w:pPr>
              <w:spacing w:before="120" w:after="120"/>
              <w:rPr>
                <w:sz w:val="21"/>
                <w:szCs w:val="21"/>
              </w:rPr>
            </w:pPr>
          </w:p>
          <w:p w:rsidR="00661075" w:rsidRDefault="00661075" w:rsidP="003A64EF">
            <w:pPr>
              <w:spacing w:before="120" w:after="120"/>
              <w:rPr>
                <w:sz w:val="21"/>
                <w:szCs w:val="21"/>
              </w:rPr>
            </w:pPr>
            <w:r w:rsidRPr="003A3785">
              <w:rPr>
                <w:sz w:val="21"/>
                <w:szCs w:val="21"/>
              </w:rPr>
              <w:t>V Brně, dne</w:t>
            </w:r>
          </w:p>
          <w:p w:rsidR="00C85A25" w:rsidRDefault="00C85A25" w:rsidP="003A64EF">
            <w:pPr>
              <w:spacing w:before="120" w:after="120"/>
              <w:rPr>
                <w:sz w:val="21"/>
                <w:szCs w:val="21"/>
              </w:rPr>
            </w:pPr>
          </w:p>
          <w:p w:rsidR="00C85A25" w:rsidRDefault="00C85A25" w:rsidP="003A64EF">
            <w:pPr>
              <w:spacing w:before="120" w:after="120"/>
              <w:rPr>
                <w:sz w:val="21"/>
                <w:szCs w:val="21"/>
              </w:rPr>
            </w:pPr>
          </w:p>
          <w:p w:rsidR="00C85A25" w:rsidRDefault="00C85A25" w:rsidP="003A64EF">
            <w:pPr>
              <w:spacing w:before="120" w:after="120"/>
              <w:rPr>
                <w:sz w:val="21"/>
                <w:szCs w:val="21"/>
              </w:rPr>
            </w:pPr>
          </w:p>
          <w:p w:rsidR="00C85A25" w:rsidRDefault="00C85A25" w:rsidP="003A64EF">
            <w:pPr>
              <w:spacing w:before="120" w:after="120"/>
              <w:rPr>
                <w:sz w:val="21"/>
                <w:szCs w:val="21"/>
              </w:rPr>
            </w:pPr>
          </w:p>
          <w:p w:rsidR="00C85A25" w:rsidRPr="003A3785" w:rsidRDefault="00C85A25" w:rsidP="003A64EF">
            <w:pPr>
              <w:spacing w:before="120" w:after="120"/>
              <w:rPr>
                <w:sz w:val="21"/>
                <w:szCs w:val="21"/>
              </w:rPr>
            </w:pPr>
          </w:p>
        </w:tc>
      </w:tr>
    </w:tbl>
    <w:p w:rsidR="009D6EF3" w:rsidRPr="0086546D" w:rsidRDefault="009D6EF3"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661075" w:rsidRPr="005B0C20">
        <w:trPr>
          <w:trHeight w:val="356"/>
        </w:trPr>
        <w:tc>
          <w:tcPr>
            <w:tcW w:w="5037" w:type="dxa"/>
            <w:vAlign w:val="center"/>
          </w:tcPr>
          <w:p w:rsidR="00661075" w:rsidRPr="00C40E1F" w:rsidRDefault="002A5727"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59767B">
            <w:pPr>
              <w:jc w:val="center"/>
              <w:rPr>
                <w:sz w:val="21"/>
                <w:szCs w:val="21"/>
              </w:rPr>
            </w:pPr>
            <w:r w:rsidRPr="00BD43A9">
              <w:rPr>
                <w:b/>
              </w:rPr>
              <w:t xml:space="preserve">Ing. </w:t>
            </w:r>
            <w:r w:rsidR="0059767B">
              <w:rPr>
                <w:b/>
              </w:rPr>
              <w:t>Zdeněk Komůrka</w:t>
            </w:r>
          </w:p>
        </w:tc>
      </w:tr>
      <w:tr w:rsidR="00661075" w:rsidRPr="005B0C20">
        <w:trPr>
          <w:trHeight w:val="356"/>
        </w:trPr>
        <w:tc>
          <w:tcPr>
            <w:tcW w:w="5037" w:type="dxa"/>
            <w:vAlign w:val="center"/>
          </w:tcPr>
          <w:p w:rsidR="00661075" w:rsidRPr="005B0C20" w:rsidRDefault="002A5727"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2A5727" w:rsidRDefault="002A5727" w:rsidP="003A64EF">
      <w:pPr>
        <w:spacing w:before="120" w:after="120"/>
        <w:jc w:val="both"/>
        <w:rPr>
          <w:sz w:val="22"/>
          <w:szCs w:val="22"/>
        </w:rPr>
      </w:pPr>
    </w:p>
    <w:p w:rsidR="002A5727" w:rsidRPr="00080589" w:rsidRDefault="002A5727" w:rsidP="00080589">
      <w:pPr>
        <w:pageBreakBefore/>
        <w:widowControl w:val="0"/>
        <w:autoSpaceDE w:val="0"/>
        <w:autoSpaceDN w:val="0"/>
        <w:adjustRightInd w:val="0"/>
        <w:jc w:val="both"/>
        <w:rPr>
          <w:sz w:val="22"/>
          <w:szCs w:val="22"/>
        </w:rPr>
      </w:pPr>
      <w:r w:rsidRPr="00080589">
        <w:rPr>
          <w:sz w:val="22"/>
          <w:szCs w:val="22"/>
        </w:rPr>
        <w:lastRenderedPageBreak/>
        <w:t>Příloha č. 1 Specifikace mostů a kalkulace cen</w:t>
      </w:r>
    </w:p>
    <w:tbl>
      <w:tblPr>
        <w:tblW w:w="10207" w:type="dxa"/>
        <w:tblInd w:w="70" w:type="dxa"/>
        <w:tblCellMar>
          <w:left w:w="70" w:type="dxa"/>
          <w:right w:w="70" w:type="dxa"/>
        </w:tblCellMar>
        <w:tblLook w:val="04A0" w:firstRow="1" w:lastRow="0" w:firstColumn="1" w:lastColumn="0" w:noHBand="0" w:noVBand="1"/>
      </w:tblPr>
      <w:tblGrid>
        <w:gridCol w:w="4395"/>
        <w:gridCol w:w="1842"/>
        <w:gridCol w:w="851"/>
        <w:gridCol w:w="1701"/>
        <w:gridCol w:w="1418"/>
      </w:tblGrid>
      <w:tr w:rsidR="003463D6" w:rsidTr="00D63719">
        <w:trPr>
          <w:trHeight w:val="259"/>
        </w:trPr>
        <w:tc>
          <w:tcPr>
            <w:tcW w:w="4395" w:type="dxa"/>
            <w:tcBorders>
              <w:top w:val="nil"/>
              <w:left w:val="nil"/>
              <w:bottom w:val="nil"/>
              <w:right w:val="nil"/>
            </w:tcBorders>
            <w:shd w:val="clear" w:color="auto" w:fill="auto"/>
            <w:noWrap/>
            <w:vAlign w:val="bottom"/>
            <w:hideMark/>
          </w:tcPr>
          <w:p w:rsidR="00803F61" w:rsidRDefault="00803F61">
            <w:pPr>
              <w:rPr>
                <w:rFonts w:ascii="Arial CE" w:hAnsi="Arial CE" w:cs="Arial CE"/>
                <w:b/>
                <w:bCs/>
                <w:sz w:val="20"/>
                <w:szCs w:val="20"/>
                <w:u w:val="single"/>
              </w:rPr>
            </w:pPr>
          </w:p>
          <w:p w:rsidR="00803F61" w:rsidRDefault="00803F61">
            <w:pPr>
              <w:rPr>
                <w:rFonts w:ascii="Arial CE" w:hAnsi="Arial CE" w:cs="Arial CE"/>
                <w:b/>
                <w:bCs/>
                <w:sz w:val="20"/>
                <w:szCs w:val="20"/>
                <w:u w:val="single"/>
              </w:rPr>
            </w:pPr>
          </w:p>
          <w:p w:rsidR="003463D6" w:rsidRDefault="003463D6">
            <w:pPr>
              <w:rPr>
                <w:rFonts w:ascii="Arial CE" w:hAnsi="Arial CE" w:cs="Arial CE"/>
                <w:b/>
                <w:bCs/>
                <w:sz w:val="20"/>
                <w:szCs w:val="20"/>
                <w:u w:val="single"/>
              </w:rPr>
            </w:pPr>
            <w:r>
              <w:rPr>
                <w:rFonts w:ascii="Arial CE" w:hAnsi="Arial CE" w:cs="Arial CE"/>
                <w:b/>
                <w:bCs/>
                <w:sz w:val="20"/>
                <w:szCs w:val="20"/>
                <w:u w:val="single"/>
              </w:rPr>
              <w:t>Cestmistrovství Brno</w:t>
            </w:r>
          </w:p>
        </w:tc>
        <w:tc>
          <w:tcPr>
            <w:tcW w:w="1842" w:type="dxa"/>
            <w:tcBorders>
              <w:top w:val="nil"/>
              <w:left w:val="nil"/>
              <w:bottom w:val="nil"/>
              <w:right w:val="nil"/>
            </w:tcBorders>
            <w:shd w:val="clear" w:color="auto" w:fill="auto"/>
            <w:noWrap/>
            <w:vAlign w:val="bottom"/>
            <w:hideMark/>
          </w:tcPr>
          <w:p w:rsidR="003463D6" w:rsidRDefault="003463D6">
            <w:pPr>
              <w:rPr>
                <w:rFonts w:ascii="Arial CE" w:hAnsi="Arial CE" w:cs="Arial CE"/>
                <w:b/>
                <w:bCs/>
                <w:sz w:val="20"/>
                <w:szCs w:val="20"/>
                <w:u w:val="single"/>
              </w:rPr>
            </w:pPr>
          </w:p>
        </w:tc>
        <w:tc>
          <w:tcPr>
            <w:tcW w:w="851" w:type="dxa"/>
            <w:tcBorders>
              <w:top w:val="nil"/>
              <w:left w:val="nil"/>
              <w:bottom w:val="nil"/>
              <w:right w:val="nil"/>
            </w:tcBorders>
            <w:shd w:val="clear" w:color="auto" w:fill="auto"/>
            <w:noWrap/>
            <w:vAlign w:val="bottom"/>
            <w:hideMark/>
          </w:tcPr>
          <w:p w:rsidR="003463D6" w:rsidRDefault="003463D6">
            <w:pPr>
              <w:rPr>
                <w:sz w:val="20"/>
                <w:szCs w:val="20"/>
              </w:rPr>
            </w:pPr>
          </w:p>
        </w:tc>
        <w:tc>
          <w:tcPr>
            <w:tcW w:w="1701" w:type="dxa"/>
            <w:tcBorders>
              <w:top w:val="nil"/>
              <w:left w:val="nil"/>
              <w:bottom w:val="nil"/>
              <w:right w:val="nil"/>
            </w:tcBorders>
            <w:shd w:val="clear" w:color="auto" w:fill="auto"/>
            <w:noWrap/>
            <w:vAlign w:val="bottom"/>
            <w:hideMark/>
          </w:tcPr>
          <w:p w:rsidR="003463D6" w:rsidRDefault="003463D6">
            <w:pPr>
              <w:jc w:val="center"/>
              <w:rPr>
                <w:sz w:val="20"/>
                <w:szCs w:val="20"/>
              </w:rPr>
            </w:pPr>
          </w:p>
        </w:tc>
        <w:tc>
          <w:tcPr>
            <w:tcW w:w="1418" w:type="dxa"/>
            <w:tcBorders>
              <w:top w:val="nil"/>
              <w:left w:val="nil"/>
              <w:bottom w:val="nil"/>
              <w:right w:val="nil"/>
            </w:tcBorders>
            <w:shd w:val="clear" w:color="auto" w:fill="auto"/>
            <w:noWrap/>
            <w:vAlign w:val="bottom"/>
            <w:hideMark/>
          </w:tcPr>
          <w:p w:rsidR="003463D6" w:rsidRDefault="003463D6">
            <w:pPr>
              <w:rPr>
                <w:sz w:val="20"/>
                <w:szCs w:val="20"/>
              </w:rPr>
            </w:pPr>
          </w:p>
        </w:tc>
      </w:tr>
    </w:tbl>
    <w:p w:rsidR="00AC0263" w:rsidRDefault="00AC0263" w:rsidP="003A64EF">
      <w:pPr>
        <w:spacing w:before="120" w:after="120"/>
        <w:jc w:val="both"/>
        <w:rPr>
          <w:sz w:val="22"/>
          <w:szCs w:val="22"/>
        </w:rPr>
      </w:pPr>
    </w:p>
    <w:tbl>
      <w:tblPr>
        <w:tblW w:w="9960" w:type="dxa"/>
        <w:tblInd w:w="80" w:type="dxa"/>
        <w:tblCellMar>
          <w:left w:w="70" w:type="dxa"/>
          <w:right w:w="70" w:type="dxa"/>
        </w:tblCellMar>
        <w:tblLook w:val="04A0" w:firstRow="1" w:lastRow="0" w:firstColumn="1" w:lastColumn="0" w:noHBand="0" w:noVBand="1"/>
      </w:tblPr>
      <w:tblGrid>
        <w:gridCol w:w="485"/>
        <w:gridCol w:w="1063"/>
        <w:gridCol w:w="3481"/>
        <w:gridCol w:w="1218"/>
        <w:gridCol w:w="1047"/>
        <w:gridCol w:w="974"/>
        <w:gridCol w:w="1692"/>
      </w:tblGrid>
      <w:tr w:rsidR="00803F61" w:rsidTr="00803F61">
        <w:trPr>
          <w:trHeight w:val="255"/>
        </w:trPr>
        <w:tc>
          <w:tcPr>
            <w:tcW w:w="48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p.č.</w:t>
            </w:r>
          </w:p>
        </w:tc>
        <w:tc>
          <w:tcPr>
            <w:tcW w:w="106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evidenční číslo</w:t>
            </w:r>
          </w:p>
        </w:tc>
        <w:tc>
          <w:tcPr>
            <w:tcW w:w="348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popis</w:t>
            </w:r>
          </w:p>
        </w:tc>
        <w:tc>
          <w:tcPr>
            <w:tcW w:w="12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délka přemostění</w:t>
            </w:r>
          </w:p>
        </w:tc>
        <w:tc>
          <w:tcPr>
            <w:tcW w:w="104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počet polí</w:t>
            </w:r>
          </w:p>
        </w:tc>
        <w:tc>
          <w:tcPr>
            <w:tcW w:w="97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Stavební stav</w:t>
            </w:r>
          </w:p>
        </w:tc>
        <w:tc>
          <w:tcPr>
            <w:tcW w:w="169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Cena bez DPH</w:t>
            </w:r>
          </w:p>
        </w:tc>
      </w:tr>
      <w:tr w:rsidR="00803F61" w:rsidTr="00803F61">
        <w:trPr>
          <w:trHeight w:val="270"/>
        </w:trPr>
        <w:tc>
          <w:tcPr>
            <w:tcW w:w="485" w:type="dxa"/>
            <w:vMerge/>
            <w:tcBorders>
              <w:top w:val="single" w:sz="8" w:space="0" w:color="auto"/>
              <w:left w:val="single" w:sz="8" w:space="0" w:color="auto"/>
              <w:bottom w:val="single" w:sz="8" w:space="0" w:color="000000"/>
              <w:right w:val="single" w:sz="4" w:space="0" w:color="auto"/>
            </w:tcBorders>
            <w:vAlign w:val="center"/>
            <w:hideMark/>
          </w:tcPr>
          <w:p w:rsidR="00803F61" w:rsidRDefault="00803F61">
            <w:pPr>
              <w:rPr>
                <w:rFonts w:ascii="Arial CE" w:hAnsi="Arial CE" w:cs="Arial"/>
                <w:b/>
                <w:bCs/>
                <w:sz w:val="20"/>
                <w:szCs w:val="20"/>
              </w:rPr>
            </w:pPr>
          </w:p>
        </w:tc>
        <w:tc>
          <w:tcPr>
            <w:tcW w:w="1063" w:type="dxa"/>
            <w:vMerge/>
            <w:tcBorders>
              <w:top w:val="single" w:sz="8" w:space="0" w:color="auto"/>
              <w:left w:val="single" w:sz="4" w:space="0" w:color="auto"/>
              <w:bottom w:val="single" w:sz="8" w:space="0" w:color="000000"/>
              <w:right w:val="single" w:sz="4" w:space="0" w:color="auto"/>
            </w:tcBorders>
            <w:vAlign w:val="center"/>
            <w:hideMark/>
          </w:tcPr>
          <w:p w:rsidR="00803F61" w:rsidRDefault="00803F61">
            <w:pPr>
              <w:rPr>
                <w:rFonts w:ascii="Arial CE" w:hAnsi="Arial CE" w:cs="Arial"/>
                <w:b/>
                <w:bCs/>
                <w:sz w:val="20"/>
                <w:szCs w:val="20"/>
              </w:rPr>
            </w:pPr>
          </w:p>
        </w:tc>
        <w:tc>
          <w:tcPr>
            <w:tcW w:w="3481" w:type="dxa"/>
            <w:vMerge/>
            <w:tcBorders>
              <w:top w:val="single" w:sz="8" w:space="0" w:color="auto"/>
              <w:left w:val="single" w:sz="4" w:space="0" w:color="auto"/>
              <w:bottom w:val="single" w:sz="8" w:space="0" w:color="000000"/>
              <w:right w:val="single" w:sz="4" w:space="0" w:color="auto"/>
            </w:tcBorders>
            <w:vAlign w:val="center"/>
            <w:hideMark/>
          </w:tcPr>
          <w:p w:rsidR="00803F61" w:rsidRDefault="00803F61">
            <w:pPr>
              <w:rPr>
                <w:rFonts w:ascii="Arial CE" w:hAnsi="Arial CE" w:cs="Arial"/>
                <w:b/>
                <w:bCs/>
                <w:sz w:val="20"/>
                <w:szCs w:val="20"/>
              </w:rPr>
            </w:pPr>
          </w:p>
        </w:tc>
        <w:tc>
          <w:tcPr>
            <w:tcW w:w="1218" w:type="dxa"/>
            <w:vMerge/>
            <w:tcBorders>
              <w:top w:val="single" w:sz="8" w:space="0" w:color="auto"/>
              <w:left w:val="single" w:sz="4" w:space="0" w:color="auto"/>
              <w:bottom w:val="single" w:sz="8" w:space="0" w:color="000000"/>
              <w:right w:val="single" w:sz="4" w:space="0" w:color="auto"/>
            </w:tcBorders>
            <w:vAlign w:val="center"/>
            <w:hideMark/>
          </w:tcPr>
          <w:p w:rsidR="00803F61" w:rsidRDefault="00803F61">
            <w:pPr>
              <w:rPr>
                <w:rFonts w:ascii="Arial CE" w:hAnsi="Arial CE" w:cs="Arial"/>
                <w:b/>
                <w:bCs/>
                <w:sz w:val="20"/>
                <w:szCs w:val="20"/>
              </w:rPr>
            </w:pPr>
          </w:p>
        </w:tc>
        <w:tc>
          <w:tcPr>
            <w:tcW w:w="1047" w:type="dxa"/>
            <w:vMerge/>
            <w:tcBorders>
              <w:top w:val="single" w:sz="8" w:space="0" w:color="auto"/>
              <w:left w:val="single" w:sz="4" w:space="0" w:color="auto"/>
              <w:bottom w:val="single" w:sz="8" w:space="0" w:color="000000"/>
              <w:right w:val="single" w:sz="4" w:space="0" w:color="auto"/>
            </w:tcBorders>
            <w:vAlign w:val="center"/>
            <w:hideMark/>
          </w:tcPr>
          <w:p w:rsidR="00803F61" w:rsidRDefault="00803F61">
            <w:pPr>
              <w:rPr>
                <w:rFonts w:ascii="Arial CE" w:hAnsi="Arial CE" w:cs="Arial"/>
                <w:b/>
                <w:bCs/>
                <w:sz w:val="20"/>
                <w:szCs w:val="20"/>
              </w:rPr>
            </w:pPr>
          </w:p>
        </w:tc>
        <w:tc>
          <w:tcPr>
            <w:tcW w:w="974" w:type="dxa"/>
            <w:vMerge/>
            <w:tcBorders>
              <w:top w:val="single" w:sz="8" w:space="0" w:color="auto"/>
              <w:left w:val="single" w:sz="4" w:space="0" w:color="auto"/>
              <w:bottom w:val="single" w:sz="8" w:space="0" w:color="000000"/>
              <w:right w:val="single" w:sz="8" w:space="0" w:color="auto"/>
            </w:tcBorders>
            <w:vAlign w:val="center"/>
            <w:hideMark/>
          </w:tcPr>
          <w:p w:rsidR="00803F61" w:rsidRDefault="00803F61">
            <w:pPr>
              <w:rPr>
                <w:rFonts w:ascii="Arial CE" w:hAnsi="Arial CE" w:cs="Arial"/>
                <w:b/>
                <w:bCs/>
                <w:sz w:val="20"/>
                <w:szCs w:val="20"/>
              </w:rPr>
            </w:pPr>
          </w:p>
        </w:tc>
        <w:tc>
          <w:tcPr>
            <w:tcW w:w="1692" w:type="dxa"/>
            <w:vMerge/>
            <w:tcBorders>
              <w:top w:val="single" w:sz="8" w:space="0" w:color="auto"/>
              <w:left w:val="single" w:sz="4" w:space="0" w:color="auto"/>
              <w:bottom w:val="single" w:sz="8" w:space="0" w:color="000000"/>
              <w:right w:val="single" w:sz="8" w:space="0" w:color="auto"/>
            </w:tcBorders>
            <w:vAlign w:val="center"/>
            <w:hideMark/>
          </w:tcPr>
          <w:p w:rsidR="00803F61" w:rsidRDefault="00803F61">
            <w:pPr>
              <w:rPr>
                <w:rFonts w:ascii="Arial CE" w:hAnsi="Arial CE" w:cs="Arial"/>
                <w:b/>
                <w:bCs/>
                <w:sz w:val="20"/>
                <w:szCs w:val="20"/>
              </w:rPr>
            </w:pP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1</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380-007</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Litavu u Žatčan</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20,60</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b/>
                <w:bCs/>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2</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380-008</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Hranečnický potok u Žatčan</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9,30</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b/>
                <w:bCs/>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3</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395-005</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místní potok v Dolních Kounicích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3,60</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IV</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b/>
                <w:bCs/>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4</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395-008</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Jihlavu v Dolních Kounicích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65,90</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3</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IV</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b/>
                <w:bCs/>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5</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416-012</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Litavu před Židlochovicemi</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27,45</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3</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6</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15267-10</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Bobravu před Ořechovem</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13,20</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II</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7</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15280-2</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trať ČD Brno - Břeclav v obci Modřice</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40,25</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8</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39513-7</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svodnici v Mělčanech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4,00</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IV</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9</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39513-9</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místní potok v Dolních Kounicích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6,00</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IV</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10</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39514-1</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Syrůvku v Sobotovicích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8,27</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IV</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11</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39517-1</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Lejtnu v Bratčicích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8,80</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VII</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12</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39520-5</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Šatavu před Bratčicemi</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4,20</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IV</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13</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40014-8</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místní potok u Trboušan</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3,00</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IV</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14</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4167-1</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Hranečnický potok za Žatčanami</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4,15</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VI</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15</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41614-3</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Dunávku před Blučinou</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6,00</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VI</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16</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41617-2</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Vojkovický náhon v Rajhradě</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21,50</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3</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E3558E">
        <w:trPr>
          <w:trHeight w:val="27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right"/>
              <w:rPr>
                <w:rFonts w:ascii="Arial CE" w:hAnsi="Arial CE" w:cs="Arial"/>
                <w:sz w:val="20"/>
                <w:szCs w:val="20"/>
              </w:rPr>
            </w:pPr>
            <w:r>
              <w:rPr>
                <w:rFonts w:ascii="Arial CE" w:hAnsi="Arial CE" w:cs="Arial"/>
                <w:sz w:val="20"/>
                <w:szCs w:val="20"/>
              </w:rPr>
              <w:t>17</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41617-4</w:t>
            </w:r>
          </w:p>
        </w:tc>
        <w:tc>
          <w:tcPr>
            <w:tcW w:w="3481"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Svratku v Rajhradě</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40,60</w:t>
            </w:r>
          </w:p>
        </w:tc>
        <w:tc>
          <w:tcPr>
            <w:tcW w:w="1047"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2</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w:t>
            </w:r>
          </w:p>
        </w:tc>
        <w:tc>
          <w:tcPr>
            <w:tcW w:w="1692"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70"/>
        </w:trPr>
        <w:tc>
          <w:tcPr>
            <w:tcW w:w="826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803F61" w:rsidRDefault="00803F61" w:rsidP="00E3558E">
            <w:pPr>
              <w:jc w:val="right"/>
              <w:rPr>
                <w:rFonts w:ascii="Arial" w:hAnsi="Arial" w:cs="Arial"/>
                <w:sz w:val="20"/>
                <w:szCs w:val="20"/>
              </w:rPr>
            </w:pPr>
            <w:r>
              <w:rPr>
                <w:rFonts w:ascii="Arial CE" w:hAnsi="Arial CE" w:cs="Arial CE"/>
                <w:b/>
                <w:sz w:val="20"/>
                <w:szCs w:val="20"/>
              </w:rPr>
              <w:t>c</w:t>
            </w:r>
            <w:r w:rsidRPr="00D63719">
              <w:rPr>
                <w:rFonts w:ascii="Arial CE" w:hAnsi="Arial CE" w:cs="Arial CE"/>
                <w:b/>
                <w:sz w:val="20"/>
                <w:szCs w:val="20"/>
              </w:rPr>
              <w:t>elkem vč. DPH</w:t>
            </w:r>
          </w:p>
        </w:tc>
        <w:tc>
          <w:tcPr>
            <w:tcW w:w="1692" w:type="dxa"/>
            <w:tcBorders>
              <w:top w:val="single" w:sz="4" w:space="0" w:color="auto"/>
              <w:left w:val="nil"/>
              <w:bottom w:val="single" w:sz="4" w:space="0" w:color="auto"/>
              <w:right w:val="single" w:sz="4" w:space="0" w:color="auto"/>
            </w:tcBorders>
            <w:shd w:val="clear" w:color="auto" w:fill="auto"/>
            <w:noWrap/>
            <w:vAlign w:val="bottom"/>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bl>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p w:rsidR="00803F61" w:rsidRDefault="00803F61" w:rsidP="003A64EF">
      <w:pPr>
        <w:spacing w:before="120" w:after="120"/>
        <w:jc w:val="both"/>
        <w:rPr>
          <w:sz w:val="22"/>
          <w:szCs w:val="22"/>
        </w:rPr>
      </w:pPr>
    </w:p>
    <w:tbl>
      <w:tblPr>
        <w:tblW w:w="10065" w:type="dxa"/>
        <w:tblInd w:w="70" w:type="dxa"/>
        <w:tblCellMar>
          <w:left w:w="70" w:type="dxa"/>
          <w:right w:w="70" w:type="dxa"/>
        </w:tblCellMar>
        <w:tblLook w:val="04A0" w:firstRow="1" w:lastRow="0" w:firstColumn="1" w:lastColumn="0" w:noHBand="0" w:noVBand="1"/>
      </w:tblPr>
      <w:tblGrid>
        <w:gridCol w:w="485"/>
        <w:gridCol w:w="1063"/>
        <w:gridCol w:w="57"/>
        <w:gridCol w:w="2931"/>
        <w:gridCol w:w="490"/>
        <w:gridCol w:w="1218"/>
        <w:gridCol w:w="135"/>
        <w:gridCol w:w="709"/>
        <w:gridCol w:w="205"/>
        <w:gridCol w:w="974"/>
        <w:gridCol w:w="97"/>
        <w:gridCol w:w="1596"/>
        <w:gridCol w:w="105"/>
        <w:gridCol w:w="41"/>
        <w:gridCol w:w="146"/>
        <w:gridCol w:w="146"/>
        <w:gridCol w:w="146"/>
        <w:gridCol w:w="429"/>
      </w:tblGrid>
      <w:tr w:rsidR="00340D96" w:rsidTr="00D63719">
        <w:trPr>
          <w:gridAfter w:val="5"/>
          <w:wAfter w:w="8365" w:type="dxa"/>
          <w:trHeight w:val="255"/>
        </w:trPr>
        <w:tc>
          <w:tcPr>
            <w:tcW w:w="4536" w:type="dxa"/>
            <w:gridSpan w:val="4"/>
            <w:tcBorders>
              <w:top w:val="nil"/>
              <w:left w:val="nil"/>
              <w:bottom w:val="nil"/>
              <w:right w:val="nil"/>
            </w:tcBorders>
            <w:shd w:val="clear" w:color="auto" w:fill="auto"/>
            <w:noWrap/>
            <w:vAlign w:val="bottom"/>
            <w:hideMark/>
          </w:tcPr>
          <w:p w:rsidR="00340D96" w:rsidRDefault="00340D96">
            <w:pPr>
              <w:rPr>
                <w:rFonts w:ascii="Arial CE" w:hAnsi="Arial CE" w:cs="Arial CE"/>
                <w:b/>
                <w:bCs/>
                <w:sz w:val="20"/>
                <w:szCs w:val="20"/>
                <w:u w:val="single"/>
              </w:rPr>
            </w:pPr>
            <w:r>
              <w:rPr>
                <w:rFonts w:ascii="Arial CE" w:hAnsi="Arial CE" w:cs="Arial CE"/>
                <w:b/>
                <w:bCs/>
                <w:sz w:val="20"/>
                <w:szCs w:val="20"/>
                <w:u w:val="single"/>
              </w:rPr>
              <w:lastRenderedPageBreak/>
              <w:t>Cestmistrovství Rosice</w:t>
            </w:r>
          </w:p>
        </w:tc>
        <w:tc>
          <w:tcPr>
            <w:tcW w:w="1843" w:type="dxa"/>
            <w:gridSpan w:val="3"/>
            <w:tcBorders>
              <w:top w:val="nil"/>
              <w:left w:val="nil"/>
              <w:bottom w:val="nil"/>
              <w:right w:val="nil"/>
            </w:tcBorders>
            <w:shd w:val="clear" w:color="auto" w:fill="auto"/>
            <w:noWrap/>
            <w:vAlign w:val="bottom"/>
            <w:hideMark/>
          </w:tcPr>
          <w:p w:rsidR="00340D96" w:rsidRDefault="00340D96">
            <w:pPr>
              <w:rPr>
                <w:rFonts w:ascii="Arial CE" w:hAnsi="Arial CE" w:cs="Arial CE"/>
                <w:b/>
                <w:bCs/>
                <w:sz w:val="20"/>
                <w:szCs w:val="20"/>
                <w:u w:val="single"/>
              </w:rPr>
            </w:pPr>
          </w:p>
        </w:tc>
        <w:tc>
          <w:tcPr>
            <w:tcW w:w="709" w:type="dxa"/>
            <w:tcBorders>
              <w:top w:val="nil"/>
              <w:left w:val="nil"/>
              <w:bottom w:val="nil"/>
              <w:right w:val="nil"/>
            </w:tcBorders>
            <w:shd w:val="clear" w:color="auto" w:fill="auto"/>
            <w:noWrap/>
            <w:vAlign w:val="bottom"/>
            <w:hideMark/>
          </w:tcPr>
          <w:p w:rsidR="00340D96" w:rsidRDefault="00340D96">
            <w:pPr>
              <w:rPr>
                <w:sz w:val="20"/>
                <w:szCs w:val="20"/>
              </w:rPr>
            </w:pPr>
          </w:p>
        </w:tc>
        <w:tc>
          <w:tcPr>
            <w:tcW w:w="1276" w:type="dxa"/>
            <w:gridSpan w:val="3"/>
            <w:tcBorders>
              <w:top w:val="nil"/>
              <w:left w:val="nil"/>
              <w:bottom w:val="nil"/>
              <w:right w:val="nil"/>
            </w:tcBorders>
            <w:shd w:val="clear" w:color="auto" w:fill="auto"/>
            <w:noWrap/>
            <w:vAlign w:val="bottom"/>
            <w:hideMark/>
          </w:tcPr>
          <w:p w:rsidR="00340D96" w:rsidRDefault="00340D96">
            <w:pPr>
              <w:jc w:val="center"/>
              <w:rPr>
                <w:sz w:val="20"/>
                <w:szCs w:val="20"/>
              </w:rPr>
            </w:pPr>
          </w:p>
        </w:tc>
        <w:tc>
          <w:tcPr>
            <w:tcW w:w="1701" w:type="dxa"/>
            <w:gridSpan w:val="2"/>
            <w:tcBorders>
              <w:top w:val="nil"/>
              <w:left w:val="nil"/>
              <w:bottom w:val="nil"/>
              <w:right w:val="nil"/>
            </w:tcBorders>
            <w:shd w:val="clear" w:color="auto" w:fill="auto"/>
            <w:noWrap/>
            <w:vAlign w:val="bottom"/>
            <w:hideMark/>
          </w:tcPr>
          <w:p w:rsidR="00340D96" w:rsidRDefault="00340D96">
            <w:pPr>
              <w:rPr>
                <w:sz w:val="20"/>
                <w:szCs w:val="20"/>
              </w:rPr>
            </w:pPr>
          </w:p>
        </w:tc>
      </w:tr>
      <w:tr w:rsidR="00340D96" w:rsidTr="00D63719">
        <w:trPr>
          <w:gridAfter w:val="5"/>
          <w:wAfter w:w="8365" w:type="dxa"/>
          <w:trHeight w:val="270"/>
        </w:trPr>
        <w:tc>
          <w:tcPr>
            <w:tcW w:w="485" w:type="dxa"/>
            <w:tcBorders>
              <w:top w:val="nil"/>
              <w:left w:val="nil"/>
              <w:bottom w:val="nil"/>
              <w:right w:val="nil"/>
            </w:tcBorders>
            <w:shd w:val="clear" w:color="auto" w:fill="auto"/>
            <w:noWrap/>
            <w:vAlign w:val="bottom"/>
            <w:hideMark/>
          </w:tcPr>
          <w:p w:rsidR="00340D96" w:rsidRDefault="00340D96">
            <w:pPr>
              <w:rPr>
                <w:sz w:val="20"/>
                <w:szCs w:val="20"/>
              </w:rPr>
            </w:pPr>
          </w:p>
        </w:tc>
        <w:tc>
          <w:tcPr>
            <w:tcW w:w="1120" w:type="dxa"/>
            <w:gridSpan w:val="2"/>
            <w:tcBorders>
              <w:top w:val="nil"/>
              <w:left w:val="nil"/>
              <w:bottom w:val="nil"/>
              <w:right w:val="nil"/>
            </w:tcBorders>
            <w:shd w:val="clear" w:color="auto" w:fill="auto"/>
            <w:noWrap/>
            <w:vAlign w:val="bottom"/>
            <w:hideMark/>
          </w:tcPr>
          <w:p w:rsidR="00340D96" w:rsidRDefault="00340D96">
            <w:pPr>
              <w:rPr>
                <w:sz w:val="20"/>
                <w:szCs w:val="20"/>
              </w:rPr>
            </w:pPr>
          </w:p>
        </w:tc>
        <w:tc>
          <w:tcPr>
            <w:tcW w:w="2931" w:type="dxa"/>
            <w:tcBorders>
              <w:top w:val="nil"/>
              <w:left w:val="nil"/>
              <w:bottom w:val="nil"/>
              <w:right w:val="nil"/>
            </w:tcBorders>
            <w:shd w:val="clear" w:color="auto" w:fill="auto"/>
            <w:noWrap/>
            <w:vAlign w:val="bottom"/>
            <w:hideMark/>
          </w:tcPr>
          <w:p w:rsidR="00340D96" w:rsidRDefault="00340D96">
            <w:pPr>
              <w:rPr>
                <w:sz w:val="20"/>
                <w:szCs w:val="20"/>
              </w:rPr>
            </w:pPr>
          </w:p>
        </w:tc>
        <w:tc>
          <w:tcPr>
            <w:tcW w:w="1843" w:type="dxa"/>
            <w:gridSpan w:val="3"/>
            <w:tcBorders>
              <w:top w:val="nil"/>
              <w:left w:val="nil"/>
              <w:bottom w:val="nil"/>
              <w:right w:val="nil"/>
            </w:tcBorders>
            <w:shd w:val="clear" w:color="auto" w:fill="auto"/>
            <w:noWrap/>
            <w:vAlign w:val="bottom"/>
            <w:hideMark/>
          </w:tcPr>
          <w:p w:rsidR="00340D96" w:rsidRDefault="00340D96">
            <w:pPr>
              <w:rPr>
                <w:sz w:val="20"/>
                <w:szCs w:val="20"/>
              </w:rPr>
            </w:pPr>
          </w:p>
        </w:tc>
        <w:tc>
          <w:tcPr>
            <w:tcW w:w="709" w:type="dxa"/>
            <w:tcBorders>
              <w:top w:val="nil"/>
              <w:left w:val="nil"/>
              <w:bottom w:val="nil"/>
              <w:right w:val="nil"/>
            </w:tcBorders>
            <w:shd w:val="clear" w:color="auto" w:fill="auto"/>
            <w:noWrap/>
            <w:vAlign w:val="bottom"/>
            <w:hideMark/>
          </w:tcPr>
          <w:p w:rsidR="00340D96" w:rsidRDefault="00340D96">
            <w:pPr>
              <w:rPr>
                <w:sz w:val="20"/>
                <w:szCs w:val="20"/>
              </w:rPr>
            </w:pPr>
          </w:p>
        </w:tc>
        <w:tc>
          <w:tcPr>
            <w:tcW w:w="1276" w:type="dxa"/>
            <w:gridSpan w:val="3"/>
            <w:tcBorders>
              <w:top w:val="nil"/>
              <w:left w:val="nil"/>
              <w:bottom w:val="nil"/>
              <w:right w:val="nil"/>
            </w:tcBorders>
            <w:shd w:val="clear" w:color="auto" w:fill="auto"/>
            <w:noWrap/>
            <w:vAlign w:val="bottom"/>
            <w:hideMark/>
          </w:tcPr>
          <w:p w:rsidR="00340D96" w:rsidRDefault="00340D96">
            <w:pPr>
              <w:jc w:val="center"/>
              <w:rPr>
                <w:sz w:val="20"/>
                <w:szCs w:val="20"/>
              </w:rPr>
            </w:pPr>
          </w:p>
        </w:tc>
        <w:tc>
          <w:tcPr>
            <w:tcW w:w="1701" w:type="dxa"/>
            <w:gridSpan w:val="2"/>
            <w:tcBorders>
              <w:top w:val="nil"/>
              <w:left w:val="nil"/>
              <w:bottom w:val="nil"/>
              <w:right w:val="nil"/>
            </w:tcBorders>
            <w:shd w:val="clear" w:color="auto" w:fill="auto"/>
            <w:noWrap/>
            <w:vAlign w:val="bottom"/>
            <w:hideMark/>
          </w:tcPr>
          <w:p w:rsidR="00340D96" w:rsidRDefault="00340D96">
            <w:pPr>
              <w:rPr>
                <w:sz w:val="20"/>
                <w:szCs w:val="20"/>
              </w:rPr>
            </w:pPr>
          </w:p>
        </w:tc>
      </w:tr>
      <w:tr w:rsidR="00803F61" w:rsidTr="00803F61">
        <w:trPr>
          <w:gridAfter w:val="6"/>
          <w:wAfter w:w="8460" w:type="dxa"/>
          <w:trHeight w:val="255"/>
        </w:trPr>
        <w:tc>
          <w:tcPr>
            <w:tcW w:w="48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p.č.</w:t>
            </w:r>
          </w:p>
        </w:tc>
        <w:tc>
          <w:tcPr>
            <w:tcW w:w="106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evidenční číslo</w:t>
            </w:r>
          </w:p>
        </w:tc>
        <w:tc>
          <w:tcPr>
            <w:tcW w:w="3478" w:type="dxa"/>
            <w:gridSpan w:val="3"/>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popis</w:t>
            </w:r>
          </w:p>
        </w:tc>
        <w:tc>
          <w:tcPr>
            <w:tcW w:w="12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délka přemostění</w:t>
            </w:r>
          </w:p>
        </w:tc>
        <w:tc>
          <w:tcPr>
            <w:tcW w:w="1049" w:type="dxa"/>
            <w:gridSpan w:val="3"/>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počet polí</w:t>
            </w:r>
          </w:p>
        </w:tc>
        <w:tc>
          <w:tcPr>
            <w:tcW w:w="97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Stavební stav</w:t>
            </w:r>
          </w:p>
        </w:tc>
        <w:tc>
          <w:tcPr>
            <w:tcW w:w="1693"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Cena bez DPH</w:t>
            </w:r>
          </w:p>
        </w:tc>
      </w:tr>
      <w:tr w:rsidR="00803F61" w:rsidTr="00E3558E">
        <w:trPr>
          <w:gridAfter w:val="6"/>
          <w:wAfter w:w="8460" w:type="dxa"/>
          <w:trHeight w:val="270"/>
        </w:trPr>
        <w:tc>
          <w:tcPr>
            <w:tcW w:w="485" w:type="dxa"/>
            <w:vMerge/>
            <w:tcBorders>
              <w:top w:val="single" w:sz="8" w:space="0" w:color="auto"/>
              <w:left w:val="single" w:sz="8" w:space="0" w:color="auto"/>
              <w:bottom w:val="single" w:sz="8" w:space="0" w:color="000000"/>
              <w:right w:val="single" w:sz="4" w:space="0" w:color="auto"/>
            </w:tcBorders>
            <w:vAlign w:val="center"/>
            <w:hideMark/>
          </w:tcPr>
          <w:p w:rsidR="00803F61" w:rsidRDefault="00803F61">
            <w:pPr>
              <w:rPr>
                <w:rFonts w:ascii="Arial CE" w:hAnsi="Arial CE" w:cs="Arial"/>
                <w:b/>
                <w:bCs/>
                <w:sz w:val="20"/>
                <w:szCs w:val="20"/>
              </w:rPr>
            </w:pPr>
          </w:p>
        </w:tc>
        <w:tc>
          <w:tcPr>
            <w:tcW w:w="1063" w:type="dxa"/>
            <w:vMerge/>
            <w:tcBorders>
              <w:top w:val="single" w:sz="8" w:space="0" w:color="auto"/>
              <w:left w:val="single" w:sz="4" w:space="0" w:color="auto"/>
              <w:bottom w:val="single" w:sz="8" w:space="0" w:color="000000"/>
              <w:right w:val="single" w:sz="4" w:space="0" w:color="auto"/>
            </w:tcBorders>
            <w:vAlign w:val="center"/>
            <w:hideMark/>
          </w:tcPr>
          <w:p w:rsidR="00803F61" w:rsidRDefault="00803F61">
            <w:pPr>
              <w:rPr>
                <w:rFonts w:ascii="Arial CE" w:hAnsi="Arial CE" w:cs="Arial"/>
                <w:b/>
                <w:bCs/>
                <w:sz w:val="20"/>
                <w:szCs w:val="20"/>
              </w:rPr>
            </w:pPr>
          </w:p>
        </w:tc>
        <w:tc>
          <w:tcPr>
            <w:tcW w:w="3478" w:type="dxa"/>
            <w:gridSpan w:val="3"/>
            <w:vMerge/>
            <w:tcBorders>
              <w:top w:val="single" w:sz="8" w:space="0" w:color="auto"/>
              <w:left w:val="single" w:sz="4" w:space="0" w:color="auto"/>
              <w:bottom w:val="single" w:sz="8" w:space="0" w:color="000000"/>
              <w:right w:val="single" w:sz="4" w:space="0" w:color="auto"/>
            </w:tcBorders>
            <w:vAlign w:val="center"/>
            <w:hideMark/>
          </w:tcPr>
          <w:p w:rsidR="00803F61" w:rsidRDefault="00803F61">
            <w:pPr>
              <w:rPr>
                <w:rFonts w:ascii="Arial CE" w:hAnsi="Arial CE" w:cs="Arial"/>
                <w:b/>
                <w:bCs/>
                <w:sz w:val="20"/>
                <w:szCs w:val="20"/>
              </w:rPr>
            </w:pPr>
          </w:p>
        </w:tc>
        <w:tc>
          <w:tcPr>
            <w:tcW w:w="1218" w:type="dxa"/>
            <w:vMerge/>
            <w:tcBorders>
              <w:top w:val="single" w:sz="8" w:space="0" w:color="auto"/>
              <w:left w:val="single" w:sz="4" w:space="0" w:color="auto"/>
              <w:bottom w:val="single" w:sz="8" w:space="0" w:color="000000"/>
              <w:right w:val="single" w:sz="4" w:space="0" w:color="auto"/>
            </w:tcBorders>
            <w:vAlign w:val="center"/>
            <w:hideMark/>
          </w:tcPr>
          <w:p w:rsidR="00803F61" w:rsidRDefault="00803F61">
            <w:pPr>
              <w:rPr>
                <w:rFonts w:ascii="Arial CE" w:hAnsi="Arial CE" w:cs="Arial"/>
                <w:b/>
                <w:bCs/>
                <w:sz w:val="20"/>
                <w:szCs w:val="20"/>
              </w:rPr>
            </w:pPr>
          </w:p>
        </w:tc>
        <w:tc>
          <w:tcPr>
            <w:tcW w:w="1049" w:type="dxa"/>
            <w:gridSpan w:val="3"/>
            <w:vMerge/>
            <w:tcBorders>
              <w:top w:val="single" w:sz="8" w:space="0" w:color="auto"/>
              <w:left w:val="single" w:sz="4" w:space="0" w:color="auto"/>
              <w:bottom w:val="single" w:sz="8" w:space="0" w:color="000000"/>
              <w:right w:val="single" w:sz="4" w:space="0" w:color="auto"/>
            </w:tcBorders>
            <w:vAlign w:val="center"/>
            <w:hideMark/>
          </w:tcPr>
          <w:p w:rsidR="00803F61" w:rsidRDefault="00803F61">
            <w:pPr>
              <w:rPr>
                <w:rFonts w:ascii="Arial CE" w:hAnsi="Arial CE" w:cs="Arial"/>
                <w:b/>
                <w:bCs/>
                <w:sz w:val="20"/>
                <w:szCs w:val="20"/>
              </w:rPr>
            </w:pPr>
          </w:p>
        </w:tc>
        <w:tc>
          <w:tcPr>
            <w:tcW w:w="974" w:type="dxa"/>
            <w:vMerge/>
            <w:tcBorders>
              <w:top w:val="single" w:sz="8" w:space="0" w:color="auto"/>
              <w:left w:val="single" w:sz="4" w:space="0" w:color="auto"/>
              <w:bottom w:val="single" w:sz="8" w:space="0" w:color="000000"/>
              <w:right w:val="single" w:sz="4" w:space="0" w:color="auto"/>
            </w:tcBorders>
            <w:vAlign w:val="center"/>
            <w:hideMark/>
          </w:tcPr>
          <w:p w:rsidR="00803F61" w:rsidRDefault="00803F61">
            <w:pPr>
              <w:rPr>
                <w:rFonts w:ascii="Arial CE" w:hAnsi="Arial CE" w:cs="Arial"/>
                <w:b/>
                <w:bCs/>
                <w:sz w:val="20"/>
                <w:szCs w:val="20"/>
              </w:rPr>
            </w:pPr>
          </w:p>
        </w:tc>
        <w:tc>
          <w:tcPr>
            <w:tcW w:w="1693" w:type="dxa"/>
            <w:gridSpan w:val="2"/>
            <w:vMerge/>
            <w:tcBorders>
              <w:top w:val="single" w:sz="8" w:space="0" w:color="auto"/>
              <w:left w:val="single" w:sz="4" w:space="0" w:color="auto"/>
              <w:bottom w:val="single" w:sz="8" w:space="0" w:color="000000"/>
              <w:right w:val="single" w:sz="8" w:space="0" w:color="auto"/>
            </w:tcBorders>
            <w:vAlign w:val="center"/>
            <w:hideMark/>
          </w:tcPr>
          <w:p w:rsidR="00803F61" w:rsidRDefault="00803F61">
            <w:pPr>
              <w:rPr>
                <w:rFonts w:ascii="Arial CE" w:hAnsi="Arial CE" w:cs="Arial"/>
                <w:b/>
                <w:bCs/>
                <w:sz w:val="20"/>
                <w:szCs w:val="20"/>
              </w:rPr>
            </w:pPr>
          </w:p>
        </w:tc>
      </w:tr>
      <w:tr w:rsidR="00803F61" w:rsidTr="00803F61">
        <w:trPr>
          <w:gridAfter w:val="6"/>
          <w:wAfter w:w="8460"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1</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152-028</w:t>
            </w:r>
          </w:p>
        </w:tc>
        <w:tc>
          <w:tcPr>
            <w:tcW w:w="3478"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Jihlavu v Ivančicích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40,88</w:t>
            </w:r>
          </w:p>
        </w:tc>
        <w:tc>
          <w:tcPr>
            <w:tcW w:w="1049"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3</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III</w:t>
            </w:r>
          </w:p>
        </w:tc>
        <w:tc>
          <w:tcPr>
            <w:tcW w:w="1693" w:type="dxa"/>
            <w:gridSpan w:val="2"/>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gridAfter w:val="6"/>
          <w:wAfter w:w="8460"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2</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394-001</w:t>
            </w:r>
          </w:p>
        </w:tc>
        <w:tc>
          <w:tcPr>
            <w:tcW w:w="3478"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Bobravu před Tetčicemi</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8,40</w:t>
            </w:r>
          </w:p>
        </w:tc>
        <w:tc>
          <w:tcPr>
            <w:tcW w:w="1049"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VII</w:t>
            </w:r>
          </w:p>
        </w:tc>
        <w:tc>
          <w:tcPr>
            <w:tcW w:w="1693" w:type="dxa"/>
            <w:gridSpan w:val="2"/>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gridAfter w:val="6"/>
          <w:wAfter w:w="8460"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3</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394-004</w:t>
            </w:r>
          </w:p>
        </w:tc>
        <w:tc>
          <w:tcPr>
            <w:tcW w:w="3478"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místní potok před Ivančicemi</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8,30</w:t>
            </w:r>
          </w:p>
        </w:tc>
        <w:tc>
          <w:tcPr>
            <w:tcW w:w="1049"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IV</w:t>
            </w:r>
          </w:p>
        </w:tc>
        <w:tc>
          <w:tcPr>
            <w:tcW w:w="1693" w:type="dxa"/>
            <w:gridSpan w:val="2"/>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gridAfter w:val="6"/>
          <w:wAfter w:w="8460"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4</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3938-3</w:t>
            </w:r>
          </w:p>
        </w:tc>
        <w:tc>
          <w:tcPr>
            <w:tcW w:w="3478"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svodnici před Letkovicemi</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3,00</w:t>
            </w:r>
          </w:p>
        </w:tc>
        <w:tc>
          <w:tcPr>
            <w:tcW w:w="1049"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IV</w:t>
            </w:r>
          </w:p>
        </w:tc>
        <w:tc>
          <w:tcPr>
            <w:tcW w:w="1693" w:type="dxa"/>
            <w:gridSpan w:val="2"/>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gridAfter w:val="6"/>
          <w:wAfter w:w="8460"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5</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3938-5</w:t>
            </w:r>
          </w:p>
        </w:tc>
        <w:tc>
          <w:tcPr>
            <w:tcW w:w="3478"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Jihlavu v Letkovicích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32,47</w:t>
            </w:r>
          </w:p>
        </w:tc>
        <w:tc>
          <w:tcPr>
            <w:tcW w:w="1049"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III</w:t>
            </w:r>
          </w:p>
        </w:tc>
        <w:tc>
          <w:tcPr>
            <w:tcW w:w="1693" w:type="dxa"/>
            <w:gridSpan w:val="2"/>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gridAfter w:val="6"/>
          <w:wAfter w:w="8460"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6</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3945-5</w:t>
            </w:r>
          </w:p>
        </w:tc>
        <w:tc>
          <w:tcPr>
            <w:tcW w:w="3478"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Střelický potok ve Střelicích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4,00</w:t>
            </w:r>
          </w:p>
        </w:tc>
        <w:tc>
          <w:tcPr>
            <w:tcW w:w="1049"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w:t>
            </w:r>
          </w:p>
        </w:tc>
        <w:tc>
          <w:tcPr>
            <w:tcW w:w="1693" w:type="dxa"/>
            <w:gridSpan w:val="2"/>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gridAfter w:val="6"/>
          <w:wAfter w:w="8460" w:type="dxa"/>
          <w:trHeight w:val="43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7</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3958-1</w:t>
            </w:r>
          </w:p>
        </w:tc>
        <w:tc>
          <w:tcPr>
            <w:tcW w:w="3478"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Popovický potok ve Vysokých Popovicích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3,00</w:t>
            </w:r>
          </w:p>
        </w:tc>
        <w:tc>
          <w:tcPr>
            <w:tcW w:w="1049"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IV</w:t>
            </w:r>
          </w:p>
        </w:tc>
        <w:tc>
          <w:tcPr>
            <w:tcW w:w="1693" w:type="dxa"/>
            <w:gridSpan w:val="2"/>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gridAfter w:val="6"/>
          <w:wAfter w:w="8460"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8</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00212-1</w:t>
            </w:r>
          </w:p>
        </w:tc>
        <w:tc>
          <w:tcPr>
            <w:tcW w:w="3478"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dálnici D1 před Javůrkem</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57,70</w:t>
            </w:r>
          </w:p>
        </w:tc>
        <w:tc>
          <w:tcPr>
            <w:tcW w:w="1049"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3</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w:t>
            </w:r>
          </w:p>
        </w:tc>
        <w:tc>
          <w:tcPr>
            <w:tcW w:w="1693" w:type="dxa"/>
            <w:gridSpan w:val="2"/>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gridAfter w:val="6"/>
          <w:wAfter w:w="8460"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9</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15254-1</w:t>
            </w:r>
          </w:p>
        </w:tc>
        <w:tc>
          <w:tcPr>
            <w:tcW w:w="3478"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mlýnský náhon před Alexovicemi</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8,80</w:t>
            </w:r>
          </w:p>
        </w:tc>
        <w:tc>
          <w:tcPr>
            <w:tcW w:w="1049"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w:t>
            </w:r>
          </w:p>
        </w:tc>
        <w:tc>
          <w:tcPr>
            <w:tcW w:w="1693" w:type="dxa"/>
            <w:gridSpan w:val="2"/>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E3558E">
        <w:trPr>
          <w:gridAfter w:val="6"/>
          <w:wAfter w:w="8460" w:type="dxa"/>
          <w:trHeight w:val="27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10</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15267-4</w:t>
            </w:r>
          </w:p>
        </w:tc>
        <w:tc>
          <w:tcPr>
            <w:tcW w:w="3478"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trať ČD Brno - Jihlava ve Střelicích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25,11</w:t>
            </w:r>
          </w:p>
        </w:tc>
        <w:tc>
          <w:tcPr>
            <w:tcW w:w="1049" w:type="dxa"/>
            <w:gridSpan w:val="3"/>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IV</w:t>
            </w:r>
          </w:p>
        </w:tc>
        <w:tc>
          <w:tcPr>
            <w:tcW w:w="1693" w:type="dxa"/>
            <w:gridSpan w:val="2"/>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E3558E">
        <w:trPr>
          <w:trHeight w:val="270"/>
        </w:trPr>
        <w:tc>
          <w:tcPr>
            <w:tcW w:w="826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803F61" w:rsidRDefault="00803F61" w:rsidP="00E3558E">
            <w:pPr>
              <w:jc w:val="right"/>
              <w:rPr>
                <w:rFonts w:ascii="Arial" w:hAnsi="Arial" w:cs="Arial"/>
                <w:sz w:val="20"/>
                <w:szCs w:val="20"/>
              </w:rPr>
            </w:pPr>
            <w:r>
              <w:rPr>
                <w:rFonts w:ascii="Arial CE" w:hAnsi="Arial CE" w:cs="Arial CE"/>
                <w:b/>
                <w:sz w:val="20"/>
                <w:szCs w:val="20"/>
              </w:rPr>
              <w:t>c</w:t>
            </w:r>
            <w:r w:rsidRPr="00D63719">
              <w:rPr>
                <w:rFonts w:ascii="Arial CE" w:hAnsi="Arial CE" w:cs="Arial CE"/>
                <w:b/>
                <w:sz w:val="20"/>
                <w:szCs w:val="20"/>
              </w:rPr>
              <w:t>elkem vč. DPH</w:t>
            </w:r>
          </w:p>
        </w:tc>
        <w:tc>
          <w:tcPr>
            <w:tcW w:w="1693" w:type="dxa"/>
            <w:gridSpan w:val="2"/>
            <w:tcBorders>
              <w:top w:val="single" w:sz="4" w:space="0" w:color="auto"/>
              <w:left w:val="nil"/>
              <w:bottom w:val="single" w:sz="4" w:space="0" w:color="auto"/>
              <w:right w:val="single" w:sz="4" w:space="0" w:color="auto"/>
            </w:tcBorders>
            <w:shd w:val="clear" w:color="auto" w:fill="auto"/>
            <w:noWrap/>
            <w:vAlign w:val="bottom"/>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c>
          <w:tcPr>
            <w:tcW w:w="1692" w:type="dxa"/>
            <w:gridSpan w:val="2"/>
          </w:tcPr>
          <w:p w:rsidR="00803F61" w:rsidRDefault="00803F61" w:rsidP="00803F61">
            <w:pPr>
              <w:rPr>
                <w:sz w:val="20"/>
                <w:szCs w:val="20"/>
              </w:rPr>
            </w:pPr>
          </w:p>
        </w:tc>
        <w:tc>
          <w:tcPr>
            <w:tcW w:w="1692" w:type="dxa"/>
          </w:tcPr>
          <w:p w:rsidR="00803F61" w:rsidRDefault="00803F61" w:rsidP="00803F61">
            <w:pPr>
              <w:rPr>
                <w:sz w:val="20"/>
                <w:szCs w:val="20"/>
              </w:rPr>
            </w:pPr>
          </w:p>
        </w:tc>
        <w:tc>
          <w:tcPr>
            <w:tcW w:w="1692" w:type="dxa"/>
          </w:tcPr>
          <w:p w:rsidR="00803F61" w:rsidRDefault="00803F61" w:rsidP="00803F61">
            <w:pPr>
              <w:rPr>
                <w:sz w:val="20"/>
                <w:szCs w:val="20"/>
              </w:rPr>
            </w:pPr>
          </w:p>
        </w:tc>
        <w:tc>
          <w:tcPr>
            <w:tcW w:w="1692" w:type="dxa"/>
          </w:tcPr>
          <w:p w:rsidR="00803F61" w:rsidRDefault="00803F61" w:rsidP="00803F61">
            <w:pPr>
              <w:rPr>
                <w:sz w:val="20"/>
                <w:szCs w:val="20"/>
              </w:rPr>
            </w:pPr>
          </w:p>
        </w:tc>
        <w:tc>
          <w:tcPr>
            <w:tcW w:w="1692" w:type="dxa"/>
            <w:vAlign w:val="bottom"/>
          </w:tcPr>
          <w:p w:rsidR="00803F61" w:rsidRDefault="00803F61" w:rsidP="00803F61">
            <w:pPr>
              <w:rPr>
                <w:sz w:val="20"/>
                <w:szCs w:val="20"/>
              </w:rPr>
            </w:pPr>
            <w:r w:rsidRPr="00340D96">
              <w:rPr>
                <w:rFonts w:ascii="Arial CE" w:hAnsi="Arial CE" w:cs="Arial CE"/>
                <w:sz w:val="20"/>
                <w:szCs w:val="20"/>
                <w:highlight w:val="yellow"/>
              </w:rPr>
              <w:t> ***</w:t>
            </w:r>
          </w:p>
        </w:tc>
      </w:tr>
    </w:tbl>
    <w:p w:rsidR="009305CB" w:rsidRDefault="009305CB"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803F61" w:rsidP="003A64EF">
      <w:pPr>
        <w:spacing w:before="120" w:after="120"/>
        <w:jc w:val="both"/>
        <w:rPr>
          <w:rFonts w:ascii="Arial CE" w:hAnsi="Arial CE" w:cs="Arial CE"/>
          <w:b/>
          <w:bCs/>
          <w:sz w:val="20"/>
          <w:szCs w:val="20"/>
          <w:u w:val="single"/>
        </w:rPr>
      </w:pPr>
      <w:r>
        <w:rPr>
          <w:rFonts w:ascii="Arial CE" w:hAnsi="Arial CE" w:cs="Arial CE"/>
          <w:b/>
          <w:bCs/>
          <w:sz w:val="20"/>
          <w:szCs w:val="20"/>
          <w:u w:val="single"/>
        </w:rPr>
        <w:t xml:space="preserve">Cestmistrovství </w:t>
      </w:r>
      <w:r w:rsidR="009305CB">
        <w:rPr>
          <w:rFonts w:ascii="Arial CE" w:hAnsi="Arial CE" w:cs="Arial CE"/>
          <w:b/>
          <w:bCs/>
          <w:sz w:val="20"/>
          <w:szCs w:val="20"/>
          <w:u w:val="single"/>
        </w:rPr>
        <w:t>Vyškov</w:t>
      </w:r>
    </w:p>
    <w:p w:rsidR="00803F61" w:rsidRDefault="00803F61" w:rsidP="003A64EF">
      <w:pPr>
        <w:spacing w:before="120" w:after="120"/>
        <w:jc w:val="both"/>
        <w:rPr>
          <w:rFonts w:ascii="Arial CE" w:hAnsi="Arial CE" w:cs="Arial CE"/>
          <w:b/>
          <w:bCs/>
          <w:sz w:val="20"/>
          <w:szCs w:val="20"/>
          <w:u w:val="single"/>
        </w:rPr>
      </w:pPr>
    </w:p>
    <w:tbl>
      <w:tblPr>
        <w:tblW w:w="9960" w:type="dxa"/>
        <w:tblInd w:w="80" w:type="dxa"/>
        <w:tblCellMar>
          <w:left w:w="70" w:type="dxa"/>
          <w:right w:w="70" w:type="dxa"/>
        </w:tblCellMar>
        <w:tblLook w:val="04A0" w:firstRow="1" w:lastRow="0" w:firstColumn="1" w:lastColumn="0" w:noHBand="0" w:noVBand="1"/>
      </w:tblPr>
      <w:tblGrid>
        <w:gridCol w:w="485"/>
        <w:gridCol w:w="1063"/>
        <w:gridCol w:w="3478"/>
        <w:gridCol w:w="1218"/>
        <w:gridCol w:w="1049"/>
        <w:gridCol w:w="974"/>
        <w:gridCol w:w="1693"/>
      </w:tblGrid>
      <w:tr w:rsidR="00803F61" w:rsidTr="00803F61">
        <w:trPr>
          <w:trHeight w:val="255"/>
        </w:trPr>
        <w:tc>
          <w:tcPr>
            <w:tcW w:w="485" w:type="dxa"/>
            <w:vMerge w:val="restart"/>
            <w:tcBorders>
              <w:top w:val="single" w:sz="8" w:space="0" w:color="auto"/>
              <w:left w:val="single" w:sz="8" w:space="0" w:color="auto"/>
              <w:bottom w:val="nil"/>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p.č.</w:t>
            </w:r>
          </w:p>
        </w:tc>
        <w:tc>
          <w:tcPr>
            <w:tcW w:w="1063" w:type="dxa"/>
            <w:vMerge w:val="restart"/>
            <w:tcBorders>
              <w:top w:val="single" w:sz="8" w:space="0" w:color="auto"/>
              <w:left w:val="single" w:sz="4" w:space="0" w:color="auto"/>
              <w:bottom w:val="nil"/>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evidenční číslo</w:t>
            </w:r>
          </w:p>
        </w:tc>
        <w:tc>
          <w:tcPr>
            <w:tcW w:w="3478" w:type="dxa"/>
            <w:vMerge w:val="restart"/>
            <w:tcBorders>
              <w:top w:val="single" w:sz="8" w:space="0" w:color="auto"/>
              <w:left w:val="single" w:sz="4" w:space="0" w:color="auto"/>
              <w:bottom w:val="nil"/>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popis</w:t>
            </w:r>
          </w:p>
        </w:tc>
        <w:tc>
          <w:tcPr>
            <w:tcW w:w="1218" w:type="dxa"/>
            <w:vMerge w:val="restart"/>
            <w:tcBorders>
              <w:top w:val="single" w:sz="8" w:space="0" w:color="auto"/>
              <w:left w:val="single" w:sz="4" w:space="0" w:color="auto"/>
              <w:bottom w:val="nil"/>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délka přemostění</w:t>
            </w:r>
          </w:p>
        </w:tc>
        <w:tc>
          <w:tcPr>
            <w:tcW w:w="1049" w:type="dxa"/>
            <w:vMerge w:val="restart"/>
            <w:tcBorders>
              <w:top w:val="single" w:sz="8" w:space="0" w:color="auto"/>
              <w:left w:val="single" w:sz="4" w:space="0" w:color="auto"/>
              <w:bottom w:val="nil"/>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počet polí</w:t>
            </w:r>
          </w:p>
        </w:tc>
        <w:tc>
          <w:tcPr>
            <w:tcW w:w="97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Stavební stav</w:t>
            </w:r>
          </w:p>
        </w:tc>
        <w:tc>
          <w:tcPr>
            <w:tcW w:w="1693"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803F61" w:rsidRDefault="00803F61">
            <w:pPr>
              <w:jc w:val="center"/>
              <w:rPr>
                <w:rFonts w:ascii="Arial CE" w:hAnsi="Arial CE" w:cs="Arial"/>
                <w:b/>
                <w:bCs/>
                <w:sz w:val="20"/>
                <w:szCs w:val="20"/>
              </w:rPr>
            </w:pPr>
            <w:r>
              <w:rPr>
                <w:rFonts w:ascii="Arial CE" w:hAnsi="Arial CE" w:cs="Arial"/>
                <w:b/>
                <w:bCs/>
                <w:sz w:val="20"/>
                <w:szCs w:val="20"/>
              </w:rPr>
              <w:t>Cena bez DPH</w:t>
            </w:r>
          </w:p>
        </w:tc>
      </w:tr>
      <w:tr w:rsidR="00803F61" w:rsidTr="00803F61">
        <w:trPr>
          <w:trHeight w:val="270"/>
        </w:trPr>
        <w:tc>
          <w:tcPr>
            <w:tcW w:w="485" w:type="dxa"/>
            <w:vMerge/>
            <w:tcBorders>
              <w:top w:val="single" w:sz="8" w:space="0" w:color="auto"/>
              <w:left w:val="single" w:sz="8" w:space="0" w:color="auto"/>
              <w:bottom w:val="nil"/>
              <w:right w:val="single" w:sz="4" w:space="0" w:color="auto"/>
            </w:tcBorders>
            <w:vAlign w:val="center"/>
            <w:hideMark/>
          </w:tcPr>
          <w:p w:rsidR="00803F61" w:rsidRDefault="00803F61">
            <w:pPr>
              <w:rPr>
                <w:rFonts w:ascii="Arial CE" w:hAnsi="Arial CE" w:cs="Arial"/>
                <w:b/>
                <w:bCs/>
                <w:sz w:val="20"/>
                <w:szCs w:val="20"/>
              </w:rPr>
            </w:pPr>
          </w:p>
        </w:tc>
        <w:tc>
          <w:tcPr>
            <w:tcW w:w="1063" w:type="dxa"/>
            <w:vMerge/>
            <w:tcBorders>
              <w:top w:val="single" w:sz="8" w:space="0" w:color="auto"/>
              <w:left w:val="single" w:sz="4" w:space="0" w:color="auto"/>
              <w:bottom w:val="nil"/>
              <w:right w:val="single" w:sz="4" w:space="0" w:color="auto"/>
            </w:tcBorders>
            <w:vAlign w:val="center"/>
            <w:hideMark/>
          </w:tcPr>
          <w:p w:rsidR="00803F61" w:rsidRDefault="00803F61">
            <w:pPr>
              <w:rPr>
                <w:rFonts w:ascii="Arial CE" w:hAnsi="Arial CE" w:cs="Arial"/>
                <w:b/>
                <w:bCs/>
                <w:sz w:val="20"/>
                <w:szCs w:val="20"/>
              </w:rPr>
            </w:pPr>
          </w:p>
        </w:tc>
        <w:tc>
          <w:tcPr>
            <w:tcW w:w="3478" w:type="dxa"/>
            <w:vMerge/>
            <w:tcBorders>
              <w:top w:val="single" w:sz="8" w:space="0" w:color="auto"/>
              <w:left w:val="single" w:sz="4" w:space="0" w:color="auto"/>
              <w:bottom w:val="nil"/>
              <w:right w:val="single" w:sz="4" w:space="0" w:color="auto"/>
            </w:tcBorders>
            <w:vAlign w:val="center"/>
            <w:hideMark/>
          </w:tcPr>
          <w:p w:rsidR="00803F61" w:rsidRDefault="00803F61">
            <w:pPr>
              <w:rPr>
                <w:rFonts w:ascii="Arial CE" w:hAnsi="Arial CE" w:cs="Arial"/>
                <w:b/>
                <w:bCs/>
                <w:sz w:val="20"/>
                <w:szCs w:val="20"/>
              </w:rPr>
            </w:pPr>
          </w:p>
        </w:tc>
        <w:tc>
          <w:tcPr>
            <w:tcW w:w="1218" w:type="dxa"/>
            <w:vMerge/>
            <w:tcBorders>
              <w:top w:val="single" w:sz="8" w:space="0" w:color="auto"/>
              <w:left w:val="single" w:sz="4" w:space="0" w:color="auto"/>
              <w:bottom w:val="nil"/>
              <w:right w:val="single" w:sz="4" w:space="0" w:color="auto"/>
            </w:tcBorders>
            <w:vAlign w:val="center"/>
            <w:hideMark/>
          </w:tcPr>
          <w:p w:rsidR="00803F61" w:rsidRDefault="00803F61">
            <w:pPr>
              <w:rPr>
                <w:rFonts w:ascii="Arial CE" w:hAnsi="Arial CE" w:cs="Arial"/>
                <w:b/>
                <w:bCs/>
                <w:sz w:val="20"/>
                <w:szCs w:val="20"/>
              </w:rPr>
            </w:pPr>
          </w:p>
        </w:tc>
        <w:tc>
          <w:tcPr>
            <w:tcW w:w="1049" w:type="dxa"/>
            <w:vMerge/>
            <w:tcBorders>
              <w:top w:val="single" w:sz="8" w:space="0" w:color="auto"/>
              <w:left w:val="single" w:sz="4" w:space="0" w:color="auto"/>
              <w:bottom w:val="nil"/>
              <w:right w:val="single" w:sz="4" w:space="0" w:color="auto"/>
            </w:tcBorders>
            <w:vAlign w:val="center"/>
            <w:hideMark/>
          </w:tcPr>
          <w:p w:rsidR="00803F61" w:rsidRDefault="00803F61">
            <w:pPr>
              <w:rPr>
                <w:rFonts w:ascii="Arial CE" w:hAnsi="Arial CE" w:cs="Arial"/>
                <w:b/>
                <w:bCs/>
                <w:sz w:val="20"/>
                <w:szCs w:val="20"/>
              </w:rPr>
            </w:pPr>
          </w:p>
        </w:tc>
        <w:tc>
          <w:tcPr>
            <w:tcW w:w="974" w:type="dxa"/>
            <w:vMerge/>
            <w:tcBorders>
              <w:top w:val="single" w:sz="8" w:space="0" w:color="auto"/>
              <w:left w:val="single" w:sz="4" w:space="0" w:color="auto"/>
              <w:bottom w:val="single" w:sz="4" w:space="0" w:color="auto"/>
              <w:right w:val="single" w:sz="4" w:space="0" w:color="auto"/>
            </w:tcBorders>
            <w:vAlign w:val="center"/>
            <w:hideMark/>
          </w:tcPr>
          <w:p w:rsidR="00803F61" w:rsidRDefault="00803F61">
            <w:pPr>
              <w:rPr>
                <w:rFonts w:ascii="Arial CE" w:hAnsi="Arial CE" w:cs="Arial"/>
                <w:b/>
                <w:bCs/>
                <w:sz w:val="20"/>
                <w:szCs w:val="20"/>
              </w:rPr>
            </w:pPr>
          </w:p>
        </w:tc>
        <w:tc>
          <w:tcPr>
            <w:tcW w:w="1693" w:type="dxa"/>
            <w:vMerge/>
            <w:tcBorders>
              <w:top w:val="single" w:sz="8" w:space="0" w:color="auto"/>
              <w:left w:val="single" w:sz="4" w:space="0" w:color="auto"/>
              <w:bottom w:val="single" w:sz="4" w:space="0" w:color="auto"/>
              <w:right w:val="single" w:sz="8" w:space="0" w:color="auto"/>
            </w:tcBorders>
            <w:vAlign w:val="center"/>
            <w:hideMark/>
          </w:tcPr>
          <w:p w:rsidR="00803F61" w:rsidRDefault="00803F61">
            <w:pPr>
              <w:rPr>
                <w:rFonts w:ascii="Arial CE" w:hAnsi="Arial CE" w:cs="Arial"/>
                <w:b/>
                <w:bCs/>
                <w:sz w:val="20"/>
                <w:szCs w:val="20"/>
              </w:rPr>
            </w:pPr>
          </w:p>
        </w:tc>
      </w:tr>
      <w:tr w:rsidR="00803F61" w:rsidTr="00803F61">
        <w:trPr>
          <w:trHeight w:val="255"/>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1</w:t>
            </w:r>
          </w:p>
        </w:tc>
        <w:tc>
          <w:tcPr>
            <w:tcW w:w="1063" w:type="dxa"/>
            <w:tcBorders>
              <w:top w:val="single" w:sz="8" w:space="0" w:color="auto"/>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379-038</w:t>
            </w:r>
          </w:p>
        </w:tc>
        <w:tc>
          <w:tcPr>
            <w:tcW w:w="3478" w:type="dxa"/>
            <w:tcBorders>
              <w:top w:val="single" w:sz="8" w:space="0" w:color="auto"/>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meliorační odpad za Drnovicemi</w:t>
            </w:r>
          </w:p>
        </w:tc>
        <w:tc>
          <w:tcPr>
            <w:tcW w:w="1218" w:type="dxa"/>
            <w:tcBorders>
              <w:top w:val="single" w:sz="8" w:space="0" w:color="auto"/>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5,01</w:t>
            </w:r>
          </w:p>
        </w:tc>
        <w:tc>
          <w:tcPr>
            <w:tcW w:w="1049" w:type="dxa"/>
            <w:tcBorders>
              <w:top w:val="single" w:sz="8" w:space="0" w:color="auto"/>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single" w:sz="8" w:space="0" w:color="auto"/>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II</w:t>
            </w:r>
          </w:p>
        </w:tc>
        <w:tc>
          <w:tcPr>
            <w:tcW w:w="1693" w:type="dxa"/>
            <w:tcBorders>
              <w:top w:val="single" w:sz="8" w:space="0" w:color="auto"/>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2</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428-004</w:t>
            </w:r>
          </w:p>
        </w:tc>
        <w:tc>
          <w:tcPr>
            <w:tcW w:w="3478"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Hanou v Ivanovicích na Hané</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14,35</w:t>
            </w:r>
          </w:p>
        </w:tc>
        <w:tc>
          <w:tcPr>
            <w:tcW w:w="1049"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VI</w:t>
            </w:r>
          </w:p>
        </w:tc>
        <w:tc>
          <w:tcPr>
            <w:tcW w:w="1693"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3</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0462-14</w:t>
            </w:r>
          </w:p>
        </w:tc>
        <w:tc>
          <w:tcPr>
            <w:tcW w:w="3478"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trať ČD Brno - Přerov ve Vyškově</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9,50</w:t>
            </w:r>
          </w:p>
        </w:tc>
        <w:tc>
          <w:tcPr>
            <w:tcW w:w="1049"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VII</w:t>
            </w:r>
          </w:p>
        </w:tc>
        <w:tc>
          <w:tcPr>
            <w:tcW w:w="1693"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4</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4285-1</w:t>
            </w:r>
          </w:p>
        </w:tc>
        <w:tc>
          <w:tcPr>
            <w:tcW w:w="3478"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Hoštický náhon v Herolticích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4,14</w:t>
            </w:r>
          </w:p>
        </w:tc>
        <w:tc>
          <w:tcPr>
            <w:tcW w:w="1049"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w:t>
            </w:r>
          </w:p>
        </w:tc>
        <w:tc>
          <w:tcPr>
            <w:tcW w:w="1693"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5</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4314-1A</w:t>
            </w:r>
          </w:p>
        </w:tc>
        <w:tc>
          <w:tcPr>
            <w:tcW w:w="3478"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dálnici D1 za Rostěnicemi</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71,94</w:t>
            </w:r>
          </w:p>
        </w:tc>
        <w:tc>
          <w:tcPr>
            <w:tcW w:w="1049"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3</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II</w:t>
            </w:r>
          </w:p>
        </w:tc>
        <w:tc>
          <w:tcPr>
            <w:tcW w:w="1693"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6</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4314-2</w:t>
            </w:r>
          </w:p>
        </w:tc>
        <w:tc>
          <w:tcPr>
            <w:tcW w:w="3478"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trať ČD Brno - Přerov v Lulči</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32,65</w:t>
            </w:r>
          </w:p>
        </w:tc>
        <w:tc>
          <w:tcPr>
            <w:tcW w:w="1049"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3</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III</w:t>
            </w:r>
          </w:p>
        </w:tc>
        <w:tc>
          <w:tcPr>
            <w:tcW w:w="1693"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7</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4315-1</w:t>
            </w:r>
          </w:p>
        </w:tc>
        <w:tc>
          <w:tcPr>
            <w:tcW w:w="3478"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Rostěnický potok v Kučerově</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3,15</w:t>
            </w:r>
          </w:p>
        </w:tc>
        <w:tc>
          <w:tcPr>
            <w:tcW w:w="1049"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III</w:t>
            </w:r>
          </w:p>
        </w:tc>
        <w:tc>
          <w:tcPr>
            <w:tcW w:w="1693"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8</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04712-3</w:t>
            </w:r>
          </w:p>
        </w:tc>
        <w:tc>
          <w:tcPr>
            <w:tcW w:w="3478"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Lukový potok v Topolanech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3,00</w:t>
            </w:r>
          </w:p>
        </w:tc>
        <w:tc>
          <w:tcPr>
            <w:tcW w:w="1049"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III</w:t>
            </w:r>
          </w:p>
        </w:tc>
        <w:tc>
          <w:tcPr>
            <w:tcW w:w="1693"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57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9</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04712-4</w:t>
            </w:r>
          </w:p>
        </w:tc>
        <w:tc>
          <w:tcPr>
            <w:tcW w:w="3478"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Pruský potok v Moravských Prusech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6,80</w:t>
            </w:r>
          </w:p>
        </w:tc>
        <w:tc>
          <w:tcPr>
            <w:tcW w:w="1049"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III</w:t>
            </w:r>
          </w:p>
        </w:tc>
        <w:tc>
          <w:tcPr>
            <w:tcW w:w="1693"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803F61" w:rsidTr="00803F61">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03F61" w:rsidRDefault="00803F61" w:rsidP="00803F61">
            <w:pPr>
              <w:jc w:val="center"/>
              <w:rPr>
                <w:rFonts w:ascii="Arial CE" w:hAnsi="Arial CE" w:cs="Arial"/>
                <w:sz w:val="20"/>
                <w:szCs w:val="20"/>
              </w:rPr>
            </w:pPr>
            <w:r>
              <w:rPr>
                <w:rFonts w:ascii="Arial CE" w:hAnsi="Arial CE" w:cs="Arial"/>
                <w:sz w:val="20"/>
                <w:szCs w:val="20"/>
              </w:rPr>
              <w:t>10</w:t>
            </w:r>
          </w:p>
        </w:tc>
        <w:tc>
          <w:tcPr>
            <w:tcW w:w="1063"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rPr>
                <w:rFonts w:ascii="Arial" w:hAnsi="Arial" w:cs="Arial"/>
                <w:sz w:val="20"/>
                <w:szCs w:val="20"/>
              </w:rPr>
            </w:pPr>
            <w:r>
              <w:rPr>
                <w:rFonts w:ascii="Arial" w:hAnsi="Arial" w:cs="Arial"/>
                <w:sz w:val="20"/>
                <w:szCs w:val="20"/>
              </w:rPr>
              <w:t>04712-5</w:t>
            </w:r>
          </w:p>
        </w:tc>
        <w:tc>
          <w:tcPr>
            <w:tcW w:w="3478" w:type="dxa"/>
            <w:tcBorders>
              <w:top w:val="nil"/>
              <w:left w:val="nil"/>
              <w:bottom w:val="single" w:sz="4" w:space="0" w:color="auto"/>
              <w:right w:val="single" w:sz="4" w:space="0" w:color="auto"/>
            </w:tcBorders>
            <w:shd w:val="clear" w:color="auto" w:fill="auto"/>
            <w:vAlign w:val="bottom"/>
            <w:hideMark/>
          </w:tcPr>
          <w:p w:rsidR="00803F61" w:rsidRDefault="00803F61" w:rsidP="00803F61">
            <w:pPr>
              <w:rPr>
                <w:rFonts w:ascii="Arial" w:hAnsi="Arial" w:cs="Arial"/>
                <w:sz w:val="20"/>
                <w:szCs w:val="20"/>
              </w:rPr>
            </w:pPr>
            <w:r>
              <w:rPr>
                <w:rFonts w:ascii="Arial" w:hAnsi="Arial" w:cs="Arial"/>
                <w:sz w:val="20"/>
                <w:szCs w:val="20"/>
              </w:rPr>
              <w:t>Most přes místní potok v Moravských Prusech</w:t>
            </w:r>
          </w:p>
        </w:tc>
        <w:tc>
          <w:tcPr>
            <w:tcW w:w="1218" w:type="dxa"/>
            <w:tcBorders>
              <w:top w:val="nil"/>
              <w:left w:val="nil"/>
              <w:bottom w:val="single" w:sz="4" w:space="0" w:color="auto"/>
              <w:right w:val="single" w:sz="4" w:space="0" w:color="auto"/>
            </w:tcBorders>
            <w:shd w:val="clear" w:color="auto" w:fill="auto"/>
            <w:noWrap/>
            <w:vAlign w:val="bottom"/>
            <w:hideMark/>
          </w:tcPr>
          <w:p w:rsidR="00803F61" w:rsidRDefault="00803F61" w:rsidP="00803F61">
            <w:pPr>
              <w:jc w:val="center"/>
              <w:rPr>
                <w:rFonts w:ascii="Arial" w:hAnsi="Arial" w:cs="Arial"/>
                <w:sz w:val="20"/>
                <w:szCs w:val="20"/>
              </w:rPr>
            </w:pPr>
            <w:r>
              <w:rPr>
                <w:rFonts w:ascii="Arial" w:hAnsi="Arial" w:cs="Arial"/>
                <w:sz w:val="20"/>
                <w:szCs w:val="20"/>
              </w:rPr>
              <w:t>3,00</w:t>
            </w:r>
          </w:p>
        </w:tc>
        <w:tc>
          <w:tcPr>
            <w:tcW w:w="1049"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803F61" w:rsidRDefault="00803F61" w:rsidP="00803F61">
            <w:pPr>
              <w:jc w:val="center"/>
              <w:rPr>
                <w:rFonts w:ascii="Arial" w:hAnsi="Arial" w:cs="Arial"/>
                <w:sz w:val="20"/>
                <w:szCs w:val="20"/>
              </w:rPr>
            </w:pPr>
            <w:r>
              <w:rPr>
                <w:rFonts w:ascii="Arial" w:hAnsi="Arial" w:cs="Arial"/>
                <w:sz w:val="20"/>
                <w:szCs w:val="20"/>
              </w:rPr>
              <w:t>IV</w:t>
            </w:r>
          </w:p>
        </w:tc>
        <w:tc>
          <w:tcPr>
            <w:tcW w:w="1693" w:type="dxa"/>
            <w:tcBorders>
              <w:top w:val="nil"/>
              <w:left w:val="nil"/>
              <w:bottom w:val="single" w:sz="4" w:space="0" w:color="auto"/>
              <w:right w:val="single" w:sz="8" w:space="0" w:color="auto"/>
            </w:tcBorders>
            <w:shd w:val="clear" w:color="auto" w:fill="auto"/>
            <w:noWrap/>
            <w:vAlign w:val="bottom"/>
            <w:hideMark/>
          </w:tcPr>
          <w:p w:rsidR="00803F61" w:rsidRDefault="00803F61" w:rsidP="00803F61">
            <w:pPr>
              <w:rPr>
                <w:rFonts w:ascii="Arial CE" w:hAnsi="Arial CE" w:cs="Arial"/>
                <w:sz w:val="20"/>
                <w:szCs w:val="20"/>
              </w:rPr>
            </w:pPr>
            <w:r w:rsidRPr="00340D96">
              <w:rPr>
                <w:rFonts w:ascii="Arial CE" w:hAnsi="Arial CE" w:cs="Arial CE"/>
                <w:sz w:val="20"/>
                <w:szCs w:val="20"/>
                <w:highlight w:val="yellow"/>
              </w:rPr>
              <w:t> ***</w:t>
            </w:r>
          </w:p>
        </w:tc>
      </w:tr>
      <w:tr w:rsidR="009305CB"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9305CB" w:rsidRDefault="009305CB" w:rsidP="009305CB">
            <w:pPr>
              <w:jc w:val="center"/>
              <w:rPr>
                <w:rFonts w:ascii="Arial CE" w:hAnsi="Arial CE" w:cs="Arial"/>
                <w:sz w:val="20"/>
                <w:szCs w:val="20"/>
              </w:rPr>
            </w:pPr>
            <w:r>
              <w:rPr>
                <w:rFonts w:ascii="Arial CE" w:hAnsi="Arial CE" w:cs="Arial"/>
                <w:sz w:val="20"/>
                <w:szCs w:val="20"/>
              </w:rPr>
              <w:t>11</w:t>
            </w:r>
          </w:p>
        </w:tc>
        <w:tc>
          <w:tcPr>
            <w:tcW w:w="1063" w:type="dxa"/>
            <w:tcBorders>
              <w:top w:val="nil"/>
              <w:left w:val="nil"/>
              <w:bottom w:val="single" w:sz="4" w:space="0" w:color="auto"/>
              <w:right w:val="single" w:sz="4" w:space="0" w:color="auto"/>
            </w:tcBorders>
            <w:shd w:val="clear" w:color="auto" w:fill="auto"/>
            <w:noWrap/>
            <w:vAlign w:val="bottom"/>
            <w:hideMark/>
          </w:tcPr>
          <w:p w:rsidR="009305CB" w:rsidRDefault="009305CB" w:rsidP="009305CB">
            <w:pPr>
              <w:rPr>
                <w:rFonts w:ascii="Arial" w:hAnsi="Arial" w:cs="Arial"/>
                <w:sz w:val="20"/>
                <w:szCs w:val="20"/>
              </w:rPr>
            </w:pPr>
            <w:r>
              <w:rPr>
                <w:rFonts w:ascii="Arial" w:hAnsi="Arial" w:cs="Arial"/>
                <w:sz w:val="20"/>
                <w:szCs w:val="20"/>
              </w:rPr>
              <w:t>37926-2</w:t>
            </w:r>
          </w:p>
        </w:tc>
        <w:tc>
          <w:tcPr>
            <w:tcW w:w="3478" w:type="dxa"/>
            <w:tcBorders>
              <w:top w:val="nil"/>
              <w:left w:val="nil"/>
              <w:bottom w:val="single" w:sz="4" w:space="0" w:color="auto"/>
              <w:right w:val="single" w:sz="4" w:space="0" w:color="auto"/>
            </w:tcBorders>
            <w:shd w:val="clear" w:color="auto" w:fill="auto"/>
            <w:vAlign w:val="bottom"/>
            <w:hideMark/>
          </w:tcPr>
          <w:p w:rsidR="009305CB" w:rsidRDefault="009305CB" w:rsidP="009305CB">
            <w:pPr>
              <w:rPr>
                <w:rFonts w:ascii="Arial" w:hAnsi="Arial" w:cs="Arial"/>
                <w:sz w:val="20"/>
                <w:szCs w:val="20"/>
              </w:rPr>
            </w:pPr>
            <w:r>
              <w:rPr>
                <w:rFonts w:ascii="Arial" w:hAnsi="Arial" w:cs="Arial"/>
                <w:sz w:val="20"/>
                <w:szCs w:val="20"/>
              </w:rPr>
              <w:t>Most přes místní potok v Nemojanech</w:t>
            </w:r>
          </w:p>
        </w:tc>
        <w:tc>
          <w:tcPr>
            <w:tcW w:w="1218" w:type="dxa"/>
            <w:tcBorders>
              <w:top w:val="nil"/>
              <w:left w:val="nil"/>
              <w:bottom w:val="single" w:sz="4" w:space="0" w:color="auto"/>
              <w:right w:val="single" w:sz="4" w:space="0" w:color="auto"/>
            </w:tcBorders>
            <w:shd w:val="clear" w:color="auto" w:fill="auto"/>
            <w:noWrap/>
            <w:vAlign w:val="bottom"/>
            <w:hideMark/>
          </w:tcPr>
          <w:p w:rsidR="009305CB" w:rsidRDefault="009305CB" w:rsidP="009305CB">
            <w:pPr>
              <w:jc w:val="center"/>
              <w:rPr>
                <w:rFonts w:ascii="Arial" w:hAnsi="Arial" w:cs="Arial"/>
                <w:sz w:val="20"/>
                <w:szCs w:val="20"/>
              </w:rPr>
            </w:pPr>
            <w:r>
              <w:rPr>
                <w:rFonts w:ascii="Arial" w:hAnsi="Arial" w:cs="Arial"/>
                <w:sz w:val="20"/>
                <w:szCs w:val="20"/>
              </w:rPr>
              <w:t>2,25</w:t>
            </w:r>
          </w:p>
        </w:tc>
        <w:tc>
          <w:tcPr>
            <w:tcW w:w="1049" w:type="dxa"/>
            <w:tcBorders>
              <w:top w:val="nil"/>
              <w:left w:val="nil"/>
              <w:bottom w:val="single" w:sz="4" w:space="0" w:color="auto"/>
              <w:right w:val="single" w:sz="4" w:space="0" w:color="auto"/>
            </w:tcBorders>
            <w:shd w:val="clear" w:color="auto" w:fill="auto"/>
            <w:vAlign w:val="bottom"/>
            <w:hideMark/>
          </w:tcPr>
          <w:p w:rsidR="009305CB" w:rsidRDefault="009305CB" w:rsidP="009305CB">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9305CB" w:rsidRDefault="009305CB" w:rsidP="009305CB">
            <w:pPr>
              <w:jc w:val="center"/>
              <w:rPr>
                <w:rFonts w:ascii="Arial" w:hAnsi="Arial" w:cs="Arial"/>
                <w:sz w:val="20"/>
                <w:szCs w:val="20"/>
              </w:rPr>
            </w:pPr>
            <w:r>
              <w:rPr>
                <w:rFonts w:ascii="Arial" w:hAnsi="Arial" w:cs="Arial"/>
                <w:sz w:val="20"/>
                <w:szCs w:val="20"/>
              </w:rPr>
              <w:t>V</w:t>
            </w:r>
          </w:p>
        </w:tc>
        <w:tc>
          <w:tcPr>
            <w:tcW w:w="1693" w:type="dxa"/>
            <w:tcBorders>
              <w:top w:val="nil"/>
              <w:left w:val="nil"/>
              <w:bottom w:val="single" w:sz="4" w:space="0" w:color="auto"/>
              <w:right w:val="single" w:sz="8" w:space="0" w:color="auto"/>
            </w:tcBorders>
            <w:shd w:val="clear" w:color="auto" w:fill="auto"/>
            <w:noWrap/>
            <w:vAlign w:val="bottom"/>
            <w:hideMark/>
          </w:tcPr>
          <w:p w:rsidR="009305CB" w:rsidRDefault="009305CB" w:rsidP="009305CB">
            <w:pPr>
              <w:rPr>
                <w:rFonts w:ascii="Arial CE" w:hAnsi="Arial CE" w:cs="Arial"/>
                <w:sz w:val="20"/>
                <w:szCs w:val="20"/>
              </w:rPr>
            </w:pPr>
            <w:r w:rsidRPr="00340D96">
              <w:rPr>
                <w:rFonts w:ascii="Arial CE" w:hAnsi="Arial CE" w:cs="Arial CE"/>
                <w:sz w:val="20"/>
                <w:szCs w:val="20"/>
                <w:highlight w:val="yellow"/>
              </w:rPr>
              <w:t> ***</w:t>
            </w:r>
          </w:p>
        </w:tc>
      </w:tr>
      <w:tr w:rsidR="009305CB" w:rsidTr="00803F61">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9305CB" w:rsidRDefault="009305CB" w:rsidP="009305CB">
            <w:pPr>
              <w:jc w:val="center"/>
              <w:rPr>
                <w:rFonts w:ascii="Arial CE" w:hAnsi="Arial CE" w:cs="Arial"/>
                <w:sz w:val="20"/>
                <w:szCs w:val="20"/>
              </w:rPr>
            </w:pPr>
            <w:r>
              <w:rPr>
                <w:rFonts w:ascii="Arial CE" w:hAnsi="Arial CE" w:cs="Arial"/>
                <w:sz w:val="20"/>
                <w:szCs w:val="20"/>
              </w:rPr>
              <w:t>12</w:t>
            </w:r>
          </w:p>
        </w:tc>
        <w:tc>
          <w:tcPr>
            <w:tcW w:w="1063" w:type="dxa"/>
            <w:tcBorders>
              <w:top w:val="nil"/>
              <w:left w:val="nil"/>
              <w:bottom w:val="single" w:sz="4" w:space="0" w:color="auto"/>
              <w:right w:val="single" w:sz="4" w:space="0" w:color="auto"/>
            </w:tcBorders>
            <w:shd w:val="clear" w:color="auto" w:fill="auto"/>
            <w:noWrap/>
            <w:vAlign w:val="bottom"/>
            <w:hideMark/>
          </w:tcPr>
          <w:p w:rsidR="009305CB" w:rsidRDefault="009305CB" w:rsidP="009305CB">
            <w:pPr>
              <w:rPr>
                <w:rFonts w:ascii="Arial" w:hAnsi="Arial" w:cs="Arial"/>
                <w:sz w:val="20"/>
                <w:szCs w:val="20"/>
              </w:rPr>
            </w:pPr>
          </w:p>
          <w:p w:rsidR="009305CB" w:rsidRDefault="009305CB" w:rsidP="009305CB">
            <w:pPr>
              <w:rPr>
                <w:rFonts w:ascii="Arial" w:hAnsi="Arial" w:cs="Arial"/>
                <w:sz w:val="20"/>
                <w:szCs w:val="20"/>
              </w:rPr>
            </w:pPr>
            <w:r>
              <w:rPr>
                <w:rFonts w:ascii="Arial" w:hAnsi="Arial" w:cs="Arial"/>
                <w:sz w:val="20"/>
                <w:szCs w:val="20"/>
              </w:rPr>
              <w:t>37926-3</w:t>
            </w:r>
          </w:p>
        </w:tc>
        <w:tc>
          <w:tcPr>
            <w:tcW w:w="3478" w:type="dxa"/>
            <w:tcBorders>
              <w:top w:val="nil"/>
              <w:left w:val="nil"/>
              <w:bottom w:val="single" w:sz="4" w:space="0" w:color="auto"/>
              <w:right w:val="single" w:sz="4" w:space="0" w:color="auto"/>
            </w:tcBorders>
            <w:shd w:val="clear" w:color="auto" w:fill="auto"/>
            <w:vAlign w:val="bottom"/>
            <w:hideMark/>
          </w:tcPr>
          <w:p w:rsidR="009305CB" w:rsidRDefault="009305CB" w:rsidP="009305CB">
            <w:pPr>
              <w:rPr>
                <w:rFonts w:ascii="Arial" w:hAnsi="Arial" w:cs="Arial"/>
                <w:sz w:val="20"/>
                <w:szCs w:val="20"/>
              </w:rPr>
            </w:pPr>
            <w:r>
              <w:rPr>
                <w:rFonts w:ascii="Arial" w:hAnsi="Arial" w:cs="Arial"/>
                <w:sz w:val="20"/>
                <w:szCs w:val="20"/>
              </w:rPr>
              <w:t>Most přes Rakovec v Nemojanech</w:t>
            </w:r>
          </w:p>
        </w:tc>
        <w:tc>
          <w:tcPr>
            <w:tcW w:w="1218" w:type="dxa"/>
            <w:tcBorders>
              <w:top w:val="nil"/>
              <w:left w:val="nil"/>
              <w:bottom w:val="single" w:sz="4" w:space="0" w:color="auto"/>
              <w:right w:val="single" w:sz="4" w:space="0" w:color="auto"/>
            </w:tcBorders>
            <w:shd w:val="clear" w:color="auto" w:fill="auto"/>
            <w:noWrap/>
            <w:vAlign w:val="bottom"/>
            <w:hideMark/>
          </w:tcPr>
          <w:p w:rsidR="009305CB" w:rsidRDefault="009305CB" w:rsidP="009305CB">
            <w:pPr>
              <w:jc w:val="center"/>
              <w:rPr>
                <w:rFonts w:ascii="Arial" w:hAnsi="Arial" w:cs="Arial"/>
                <w:sz w:val="20"/>
                <w:szCs w:val="20"/>
              </w:rPr>
            </w:pPr>
            <w:r>
              <w:rPr>
                <w:rFonts w:ascii="Arial" w:hAnsi="Arial" w:cs="Arial"/>
                <w:sz w:val="20"/>
                <w:szCs w:val="20"/>
              </w:rPr>
              <w:t>8,24</w:t>
            </w:r>
          </w:p>
        </w:tc>
        <w:tc>
          <w:tcPr>
            <w:tcW w:w="1049" w:type="dxa"/>
            <w:tcBorders>
              <w:top w:val="nil"/>
              <w:left w:val="nil"/>
              <w:bottom w:val="single" w:sz="4" w:space="0" w:color="auto"/>
              <w:right w:val="single" w:sz="4" w:space="0" w:color="auto"/>
            </w:tcBorders>
            <w:shd w:val="clear" w:color="auto" w:fill="auto"/>
            <w:vAlign w:val="bottom"/>
            <w:hideMark/>
          </w:tcPr>
          <w:p w:rsidR="009305CB" w:rsidRDefault="009305CB" w:rsidP="009305CB">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9305CB" w:rsidRDefault="009305CB" w:rsidP="009305CB">
            <w:pPr>
              <w:jc w:val="center"/>
              <w:rPr>
                <w:rFonts w:ascii="Arial" w:hAnsi="Arial" w:cs="Arial"/>
                <w:sz w:val="20"/>
                <w:szCs w:val="20"/>
              </w:rPr>
            </w:pPr>
            <w:r>
              <w:rPr>
                <w:rFonts w:ascii="Arial" w:hAnsi="Arial" w:cs="Arial"/>
                <w:sz w:val="20"/>
                <w:szCs w:val="20"/>
              </w:rPr>
              <w:t>III</w:t>
            </w:r>
          </w:p>
        </w:tc>
        <w:tc>
          <w:tcPr>
            <w:tcW w:w="1693" w:type="dxa"/>
            <w:tcBorders>
              <w:top w:val="nil"/>
              <w:left w:val="nil"/>
              <w:bottom w:val="single" w:sz="4" w:space="0" w:color="auto"/>
              <w:right w:val="single" w:sz="8" w:space="0" w:color="auto"/>
            </w:tcBorders>
            <w:shd w:val="clear" w:color="auto" w:fill="auto"/>
            <w:noWrap/>
            <w:vAlign w:val="bottom"/>
            <w:hideMark/>
          </w:tcPr>
          <w:p w:rsidR="009305CB" w:rsidRDefault="009305CB" w:rsidP="009305CB">
            <w:pPr>
              <w:rPr>
                <w:rFonts w:ascii="Arial CE" w:hAnsi="Arial CE" w:cs="Arial"/>
                <w:sz w:val="20"/>
                <w:szCs w:val="20"/>
              </w:rPr>
            </w:pPr>
            <w:r w:rsidRPr="00340D96">
              <w:rPr>
                <w:rFonts w:ascii="Arial CE" w:hAnsi="Arial CE" w:cs="Arial CE"/>
                <w:sz w:val="20"/>
                <w:szCs w:val="20"/>
                <w:highlight w:val="yellow"/>
              </w:rPr>
              <w:t> ***</w:t>
            </w:r>
          </w:p>
        </w:tc>
      </w:tr>
      <w:tr w:rsidR="009305CB" w:rsidTr="00E3558E">
        <w:trPr>
          <w:trHeight w:val="27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9305CB" w:rsidRDefault="009305CB" w:rsidP="009305CB">
            <w:pPr>
              <w:jc w:val="center"/>
              <w:rPr>
                <w:rFonts w:ascii="Arial CE" w:hAnsi="Arial CE" w:cs="Arial"/>
                <w:sz w:val="20"/>
                <w:szCs w:val="20"/>
              </w:rPr>
            </w:pPr>
            <w:r>
              <w:rPr>
                <w:rFonts w:ascii="Arial CE" w:hAnsi="Arial CE" w:cs="Arial"/>
                <w:sz w:val="20"/>
                <w:szCs w:val="20"/>
              </w:rPr>
              <w:t>13</w:t>
            </w:r>
          </w:p>
        </w:tc>
        <w:tc>
          <w:tcPr>
            <w:tcW w:w="1063" w:type="dxa"/>
            <w:tcBorders>
              <w:top w:val="nil"/>
              <w:left w:val="nil"/>
              <w:bottom w:val="single" w:sz="4" w:space="0" w:color="auto"/>
              <w:right w:val="single" w:sz="4" w:space="0" w:color="auto"/>
            </w:tcBorders>
            <w:shd w:val="clear" w:color="auto" w:fill="auto"/>
            <w:noWrap/>
            <w:vAlign w:val="bottom"/>
            <w:hideMark/>
          </w:tcPr>
          <w:p w:rsidR="009305CB" w:rsidRDefault="009305CB" w:rsidP="009305CB">
            <w:pPr>
              <w:rPr>
                <w:rFonts w:ascii="Arial" w:hAnsi="Arial" w:cs="Arial"/>
                <w:sz w:val="20"/>
                <w:szCs w:val="20"/>
              </w:rPr>
            </w:pPr>
            <w:r>
              <w:rPr>
                <w:rFonts w:ascii="Arial" w:hAnsi="Arial" w:cs="Arial"/>
                <w:sz w:val="20"/>
                <w:szCs w:val="20"/>
              </w:rPr>
              <w:t>37929-1</w:t>
            </w:r>
          </w:p>
        </w:tc>
        <w:tc>
          <w:tcPr>
            <w:tcW w:w="3478" w:type="dxa"/>
            <w:tcBorders>
              <w:top w:val="nil"/>
              <w:left w:val="nil"/>
              <w:bottom w:val="single" w:sz="4" w:space="0" w:color="auto"/>
              <w:right w:val="single" w:sz="4" w:space="0" w:color="auto"/>
            </w:tcBorders>
            <w:shd w:val="clear" w:color="auto" w:fill="auto"/>
            <w:vAlign w:val="bottom"/>
            <w:hideMark/>
          </w:tcPr>
          <w:p w:rsidR="009305CB" w:rsidRDefault="009305CB" w:rsidP="009305CB">
            <w:pPr>
              <w:rPr>
                <w:rFonts w:ascii="Arial" w:hAnsi="Arial" w:cs="Arial"/>
                <w:sz w:val="20"/>
                <w:szCs w:val="20"/>
              </w:rPr>
            </w:pPr>
            <w:r>
              <w:rPr>
                <w:rFonts w:ascii="Arial" w:hAnsi="Arial" w:cs="Arial"/>
                <w:sz w:val="20"/>
                <w:szCs w:val="20"/>
              </w:rPr>
              <w:t>Most přes Habrůvku v Tučapech</w:t>
            </w:r>
          </w:p>
        </w:tc>
        <w:tc>
          <w:tcPr>
            <w:tcW w:w="1218" w:type="dxa"/>
            <w:tcBorders>
              <w:top w:val="nil"/>
              <w:left w:val="nil"/>
              <w:bottom w:val="single" w:sz="4" w:space="0" w:color="auto"/>
              <w:right w:val="single" w:sz="4" w:space="0" w:color="auto"/>
            </w:tcBorders>
            <w:shd w:val="clear" w:color="auto" w:fill="auto"/>
            <w:noWrap/>
            <w:vAlign w:val="bottom"/>
            <w:hideMark/>
          </w:tcPr>
          <w:p w:rsidR="009305CB" w:rsidRDefault="009305CB" w:rsidP="009305CB">
            <w:pPr>
              <w:jc w:val="center"/>
              <w:rPr>
                <w:rFonts w:ascii="Arial" w:hAnsi="Arial" w:cs="Arial"/>
                <w:sz w:val="20"/>
                <w:szCs w:val="20"/>
              </w:rPr>
            </w:pPr>
            <w:r>
              <w:rPr>
                <w:rFonts w:ascii="Arial" w:hAnsi="Arial" w:cs="Arial"/>
                <w:sz w:val="20"/>
                <w:szCs w:val="20"/>
              </w:rPr>
              <w:t>4,00</w:t>
            </w:r>
          </w:p>
        </w:tc>
        <w:tc>
          <w:tcPr>
            <w:tcW w:w="1049" w:type="dxa"/>
            <w:tcBorders>
              <w:top w:val="nil"/>
              <w:left w:val="nil"/>
              <w:bottom w:val="single" w:sz="4" w:space="0" w:color="auto"/>
              <w:right w:val="single" w:sz="4" w:space="0" w:color="auto"/>
            </w:tcBorders>
            <w:shd w:val="clear" w:color="auto" w:fill="auto"/>
            <w:vAlign w:val="bottom"/>
            <w:hideMark/>
          </w:tcPr>
          <w:p w:rsidR="009305CB" w:rsidRDefault="009305CB" w:rsidP="009305CB">
            <w:pPr>
              <w:jc w:val="center"/>
              <w:rPr>
                <w:rFonts w:ascii="Arial" w:hAnsi="Arial" w:cs="Arial"/>
                <w:sz w:val="20"/>
                <w:szCs w:val="20"/>
              </w:rPr>
            </w:pPr>
            <w:r>
              <w:rPr>
                <w:rFonts w:ascii="Arial" w:hAnsi="Arial" w:cs="Arial"/>
                <w:sz w:val="20"/>
                <w:szCs w:val="20"/>
              </w:rPr>
              <w:t>1</w:t>
            </w:r>
          </w:p>
        </w:tc>
        <w:tc>
          <w:tcPr>
            <w:tcW w:w="974" w:type="dxa"/>
            <w:tcBorders>
              <w:top w:val="nil"/>
              <w:left w:val="nil"/>
              <w:bottom w:val="single" w:sz="4" w:space="0" w:color="auto"/>
              <w:right w:val="single" w:sz="4" w:space="0" w:color="auto"/>
            </w:tcBorders>
            <w:shd w:val="clear" w:color="auto" w:fill="auto"/>
            <w:vAlign w:val="bottom"/>
            <w:hideMark/>
          </w:tcPr>
          <w:p w:rsidR="009305CB" w:rsidRDefault="009305CB" w:rsidP="009305CB">
            <w:pPr>
              <w:jc w:val="center"/>
              <w:rPr>
                <w:rFonts w:ascii="Arial" w:hAnsi="Arial" w:cs="Arial"/>
                <w:sz w:val="20"/>
                <w:szCs w:val="20"/>
              </w:rPr>
            </w:pPr>
            <w:r>
              <w:rPr>
                <w:rFonts w:ascii="Arial" w:hAnsi="Arial" w:cs="Arial"/>
                <w:sz w:val="20"/>
                <w:szCs w:val="20"/>
              </w:rPr>
              <w:t>V</w:t>
            </w:r>
          </w:p>
        </w:tc>
        <w:tc>
          <w:tcPr>
            <w:tcW w:w="1693" w:type="dxa"/>
            <w:tcBorders>
              <w:top w:val="nil"/>
              <w:left w:val="nil"/>
              <w:bottom w:val="single" w:sz="4" w:space="0" w:color="auto"/>
              <w:right w:val="single" w:sz="8" w:space="0" w:color="auto"/>
            </w:tcBorders>
            <w:shd w:val="clear" w:color="auto" w:fill="auto"/>
            <w:noWrap/>
            <w:vAlign w:val="bottom"/>
            <w:hideMark/>
          </w:tcPr>
          <w:p w:rsidR="009305CB" w:rsidRDefault="009305CB" w:rsidP="009305CB">
            <w:pPr>
              <w:rPr>
                <w:rFonts w:ascii="Arial CE" w:hAnsi="Arial CE" w:cs="Arial"/>
                <w:sz w:val="20"/>
                <w:szCs w:val="20"/>
              </w:rPr>
            </w:pPr>
            <w:r w:rsidRPr="00340D96">
              <w:rPr>
                <w:rFonts w:ascii="Arial CE" w:hAnsi="Arial CE" w:cs="Arial CE"/>
                <w:sz w:val="20"/>
                <w:szCs w:val="20"/>
                <w:highlight w:val="yellow"/>
              </w:rPr>
              <w:t> ***</w:t>
            </w:r>
          </w:p>
        </w:tc>
      </w:tr>
      <w:tr w:rsidR="009305CB" w:rsidTr="00803F61">
        <w:trPr>
          <w:trHeight w:val="270"/>
        </w:trPr>
        <w:tc>
          <w:tcPr>
            <w:tcW w:w="8267"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9305CB" w:rsidRDefault="009305CB" w:rsidP="009305CB">
            <w:pPr>
              <w:jc w:val="center"/>
              <w:rPr>
                <w:rFonts w:ascii="Arial" w:hAnsi="Arial" w:cs="Arial"/>
                <w:sz w:val="20"/>
                <w:szCs w:val="20"/>
              </w:rPr>
            </w:pPr>
            <w:r>
              <w:rPr>
                <w:rFonts w:ascii="Arial CE" w:hAnsi="Arial CE" w:cs="Arial CE"/>
                <w:b/>
                <w:sz w:val="20"/>
                <w:szCs w:val="20"/>
              </w:rPr>
              <w:t>c</w:t>
            </w:r>
            <w:r w:rsidRPr="00D63719">
              <w:rPr>
                <w:rFonts w:ascii="Arial CE" w:hAnsi="Arial CE" w:cs="Arial CE"/>
                <w:b/>
                <w:sz w:val="20"/>
                <w:szCs w:val="20"/>
              </w:rPr>
              <w:t>elkem vč. DPH</w:t>
            </w:r>
          </w:p>
        </w:tc>
        <w:tc>
          <w:tcPr>
            <w:tcW w:w="1693" w:type="dxa"/>
            <w:tcBorders>
              <w:top w:val="single" w:sz="4" w:space="0" w:color="auto"/>
              <w:left w:val="nil"/>
              <w:bottom w:val="single" w:sz="4" w:space="0" w:color="auto"/>
              <w:right w:val="single" w:sz="4" w:space="0" w:color="auto"/>
            </w:tcBorders>
            <w:shd w:val="clear" w:color="auto" w:fill="auto"/>
            <w:noWrap/>
            <w:vAlign w:val="bottom"/>
          </w:tcPr>
          <w:p w:rsidR="009305CB" w:rsidRDefault="009305CB" w:rsidP="009305CB">
            <w:pPr>
              <w:rPr>
                <w:rFonts w:ascii="Arial CE" w:hAnsi="Arial CE" w:cs="Arial"/>
                <w:sz w:val="20"/>
                <w:szCs w:val="20"/>
              </w:rPr>
            </w:pPr>
            <w:r w:rsidRPr="00340D96">
              <w:rPr>
                <w:rFonts w:ascii="Arial CE" w:hAnsi="Arial CE" w:cs="Arial CE"/>
                <w:sz w:val="20"/>
                <w:szCs w:val="20"/>
                <w:highlight w:val="yellow"/>
              </w:rPr>
              <w:t> ***</w:t>
            </w:r>
          </w:p>
        </w:tc>
      </w:tr>
    </w:tbl>
    <w:p w:rsidR="00803F61" w:rsidRDefault="00803F61" w:rsidP="003A64EF">
      <w:pPr>
        <w:spacing w:before="120" w:after="120"/>
        <w:jc w:val="both"/>
        <w:rPr>
          <w:sz w:val="22"/>
          <w:szCs w:val="22"/>
        </w:rPr>
      </w:pPr>
    </w:p>
    <w:p w:rsidR="00AC0263" w:rsidRPr="00080589" w:rsidRDefault="00AC0263" w:rsidP="00080589">
      <w:pPr>
        <w:pageBreakBefore/>
        <w:widowControl w:val="0"/>
        <w:autoSpaceDE w:val="0"/>
        <w:autoSpaceDN w:val="0"/>
        <w:adjustRightInd w:val="0"/>
        <w:jc w:val="both"/>
        <w:rPr>
          <w:sz w:val="22"/>
          <w:szCs w:val="22"/>
        </w:rPr>
      </w:pPr>
      <w:r w:rsidRPr="00080589">
        <w:rPr>
          <w:sz w:val="22"/>
          <w:szCs w:val="22"/>
        </w:rPr>
        <w:lastRenderedPageBreak/>
        <w:t>Příloha č. 2 Kopie oprávnění k hlavním prohlídkám mostů</w:t>
      </w: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A429BE" w:rsidRDefault="00A429BE" w:rsidP="003A64EF">
      <w:pPr>
        <w:spacing w:before="120" w:after="120"/>
        <w:jc w:val="both"/>
        <w:rPr>
          <w:sz w:val="22"/>
          <w:szCs w:val="22"/>
        </w:rPr>
      </w:pPr>
    </w:p>
    <w:p w:rsidR="00AC0263" w:rsidRPr="00080589" w:rsidRDefault="00AC0263" w:rsidP="00AC0263">
      <w:pPr>
        <w:widowControl w:val="0"/>
        <w:autoSpaceDE w:val="0"/>
        <w:autoSpaceDN w:val="0"/>
        <w:adjustRightInd w:val="0"/>
        <w:jc w:val="both"/>
        <w:rPr>
          <w:sz w:val="22"/>
          <w:szCs w:val="22"/>
        </w:rPr>
      </w:pPr>
      <w:r w:rsidRPr="00080589">
        <w:rPr>
          <w:sz w:val="22"/>
          <w:szCs w:val="22"/>
        </w:rPr>
        <w:lastRenderedPageBreak/>
        <w:t>Příloha č. 3 V</w:t>
      </w:r>
      <w:r w:rsidR="00F94789" w:rsidRPr="00080589">
        <w:rPr>
          <w:sz w:val="22"/>
          <w:szCs w:val="22"/>
        </w:rPr>
        <w:t xml:space="preserve">yhodnocení HPM </w:t>
      </w:r>
      <w:r w:rsidR="00803F61" w:rsidRPr="00080589">
        <w:rPr>
          <w:sz w:val="22"/>
          <w:szCs w:val="22"/>
        </w:rPr>
        <w:t>201</w:t>
      </w:r>
      <w:r w:rsidR="00803F61">
        <w:rPr>
          <w:sz w:val="22"/>
          <w:szCs w:val="22"/>
        </w:rPr>
        <w:t>9</w:t>
      </w: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AC0263" w:rsidRPr="00661075" w:rsidRDefault="00AC0263" w:rsidP="003A64EF">
      <w:pPr>
        <w:spacing w:before="120" w:after="120"/>
        <w:jc w:val="both"/>
        <w:rPr>
          <w:sz w:val="22"/>
          <w:szCs w:val="22"/>
        </w:rPr>
      </w:pPr>
    </w:p>
    <w:sectPr w:rsidR="00AC0263" w:rsidRPr="00661075" w:rsidSect="0086546D">
      <w:headerReference w:type="default" r:id="rId7"/>
      <w:footerReference w:type="default" r:id="rId8"/>
      <w:headerReference w:type="first" r:id="rId9"/>
      <w:footerReference w:type="first" r:id="rId10"/>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F61" w:rsidRDefault="00803F61">
      <w:r>
        <w:separator/>
      </w:r>
    </w:p>
  </w:endnote>
  <w:endnote w:type="continuationSeparator" w:id="0">
    <w:p w:rsidR="00803F61" w:rsidRDefault="00803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F61" w:rsidRPr="00336209" w:rsidRDefault="00803F61" w:rsidP="00336209">
    <w:pPr>
      <w:pStyle w:val="Zpat"/>
      <w:jc w:val="center"/>
    </w:pPr>
    <w:r>
      <w:t xml:space="preserve">Strana </w:t>
    </w:r>
    <w:r>
      <w:fldChar w:fldCharType="begin"/>
    </w:r>
    <w:r>
      <w:instrText xml:space="preserve"> PAGE </w:instrText>
    </w:r>
    <w:r>
      <w:fldChar w:fldCharType="separate"/>
    </w:r>
    <w:r w:rsidR="00146C92">
      <w:rPr>
        <w:noProof/>
      </w:rPr>
      <w:t>1</w:t>
    </w:r>
    <w:r>
      <w:rPr>
        <w:noProof/>
      </w:rPr>
      <w:fldChar w:fldCharType="end"/>
    </w:r>
    <w:r>
      <w:t xml:space="preserve"> (celkem </w:t>
    </w:r>
    <w:r w:rsidR="009305CB">
      <w:rPr>
        <w:noProof/>
      </w:rPr>
      <w:fldChar w:fldCharType="begin"/>
    </w:r>
    <w:r w:rsidR="009305CB">
      <w:rPr>
        <w:noProof/>
      </w:rPr>
      <w:instrText xml:space="preserve"> NUMPAGES </w:instrText>
    </w:r>
    <w:r w:rsidR="009305CB">
      <w:rPr>
        <w:noProof/>
      </w:rPr>
      <w:fldChar w:fldCharType="separate"/>
    </w:r>
    <w:r w:rsidR="00146C92">
      <w:rPr>
        <w:noProof/>
      </w:rPr>
      <w:t>8</w:t>
    </w:r>
    <w:r w:rsidR="009305CB">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F61" w:rsidRPr="00BE6A0A" w:rsidRDefault="00803F61"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sidR="009305CB">
      <w:rPr>
        <w:noProof/>
      </w:rPr>
      <w:fldChar w:fldCharType="begin"/>
    </w:r>
    <w:r w:rsidR="009305CB">
      <w:rPr>
        <w:noProof/>
      </w:rPr>
      <w:instrText xml:space="preserve"> NUMPAGES </w:instrText>
    </w:r>
    <w:r w:rsidR="009305CB">
      <w:rPr>
        <w:noProof/>
      </w:rPr>
      <w:fldChar w:fldCharType="separate"/>
    </w:r>
    <w:r>
      <w:rPr>
        <w:noProof/>
      </w:rPr>
      <w:t>8</w:t>
    </w:r>
    <w:r w:rsidR="009305C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F61" w:rsidRDefault="00803F61">
      <w:r>
        <w:separator/>
      </w:r>
    </w:p>
  </w:footnote>
  <w:footnote w:type="continuationSeparator" w:id="0">
    <w:p w:rsidR="00803F61" w:rsidRDefault="00803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03F61" w:rsidRPr="00137448">
      <w:trPr>
        <w:trHeight w:val="180"/>
      </w:trPr>
      <w:tc>
        <w:tcPr>
          <w:tcW w:w="9648" w:type="dxa"/>
          <w:gridSpan w:val="2"/>
        </w:tcPr>
        <w:p w:rsidR="00803F61" w:rsidRDefault="00803F61" w:rsidP="002A5FBD">
          <w:pPr>
            <w:rPr>
              <w:i/>
              <w:sz w:val="16"/>
              <w:szCs w:val="16"/>
            </w:rPr>
          </w:pPr>
          <w:r>
            <w:rPr>
              <w:i/>
              <w:sz w:val="16"/>
              <w:szCs w:val="16"/>
            </w:rPr>
            <w:t xml:space="preserve">Hlavní prohlídky mostů v roce 2019 – Oblast Střed - </w:t>
          </w:r>
          <w:r w:rsidRPr="002A5FBD">
            <w:rPr>
              <w:i/>
              <w:sz w:val="16"/>
              <w:szCs w:val="16"/>
            </w:rPr>
            <w:t>Oblast Střed  cestmistrovství Brno, cestmistrovství Rosice a cestmistrovství Vyškov</w:t>
          </w:r>
        </w:p>
        <w:p w:rsidR="00803F61" w:rsidRPr="009F06D8" w:rsidRDefault="00803F61" w:rsidP="00854B4E">
          <w:pPr>
            <w:rPr>
              <w:i/>
              <w:sz w:val="8"/>
              <w:szCs w:val="8"/>
            </w:rPr>
          </w:pPr>
        </w:p>
      </w:tc>
    </w:tr>
    <w:tr w:rsidR="00803F61" w:rsidRPr="00137448">
      <w:trPr>
        <w:trHeight w:val="80"/>
      </w:trPr>
      <w:tc>
        <w:tcPr>
          <w:tcW w:w="4968" w:type="dxa"/>
        </w:tcPr>
        <w:p w:rsidR="00803F61" w:rsidRPr="00106006" w:rsidRDefault="00803F61"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03F61" w:rsidRPr="00106006" w:rsidRDefault="00803F61"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03F61" w:rsidRPr="00336209" w:rsidRDefault="00803F61"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F61" w:rsidRPr="00BE6A0A" w:rsidRDefault="00803F61">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15:restartNumberingAfterBreak="0">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4" w15:restartNumberingAfterBreak="0">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6344ED2"/>
    <w:multiLevelType w:val="hybridMultilevel"/>
    <w:tmpl w:val="3E025F1A"/>
    <w:lvl w:ilvl="0" w:tplc="F238DA1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E81505E"/>
    <w:multiLevelType w:val="hybridMultilevel"/>
    <w:tmpl w:val="463CF5D0"/>
    <w:lvl w:ilvl="0" w:tplc="E6BA304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2966DDD"/>
    <w:multiLevelType w:val="hybridMultilevel"/>
    <w:tmpl w:val="463CF5D0"/>
    <w:lvl w:ilvl="0" w:tplc="E6BA304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34B6EC8"/>
    <w:multiLevelType w:val="hybridMultilevel"/>
    <w:tmpl w:val="3E025F1A"/>
    <w:lvl w:ilvl="0" w:tplc="F238DA1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436B12"/>
    <w:multiLevelType w:val="hybridMultilevel"/>
    <w:tmpl w:val="C0ECBC3E"/>
    <w:lvl w:ilvl="0" w:tplc="0DD61F1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792754C"/>
    <w:multiLevelType w:val="hybridMultilevel"/>
    <w:tmpl w:val="463CF5D0"/>
    <w:lvl w:ilvl="0" w:tplc="E6BA304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7"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AD0BC2"/>
    <w:multiLevelType w:val="hybridMultilevel"/>
    <w:tmpl w:val="6B284E2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305426"/>
    <w:multiLevelType w:val="hybridMultilevel"/>
    <w:tmpl w:val="463CF5D0"/>
    <w:lvl w:ilvl="0" w:tplc="E6BA304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43"/>
  </w:num>
  <w:num w:numId="2">
    <w:abstractNumId w:val="8"/>
  </w:num>
  <w:num w:numId="3">
    <w:abstractNumId w:val="16"/>
  </w:num>
  <w:num w:numId="4">
    <w:abstractNumId w:val="34"/>
  </w:num>
  <w:num w:numId="5">
    <w:abstractNumId w:val="2"/>
  </w:num>
  <w:num w:numId="6">
    <w:abstractNumId w:val="10"/>
  </w:num>
  <w:num w:numId="7">
    <w:abstractNumId w:val="30"/>
  </w:num>
  <w:num w:numId="8">
    <w:abstractNumId w:val="35"/>
  </w:num>
  <w:num w:numId="9">
    <w:abstractNumId w:val="0"/>
  </w:num>
  <w:num w:numId="10">
    <w:abstractNumId w:val="20"/>
  </w:num>
  <w:num w:numId="11">
    <w:abstractNumId w:val="17"/>
  </w:num>
  <w:num w:numId="12">
    <w:abstractNumId w:val="31"/>
  </w:num>
  <w:num w:numId="13">
    <w:abstractNumId w:val="3"/>
  </w:num>
  <w:num w:numId="14">
    <w:abstractNumId w:val="41"/>
  </w:num>
  <w:num w:numId="15">
    <w:abstractNumId w:val="12"/>
  </w:num>
  <w:num w:numId="16">
    <w:abstractNumId w:val="32"/>
  </w:num>
  <w:num w:numId="17">
    <w:abstractNumId w:val="19"/>
  </w:num>
  <w:num w:numId="18">
    <w:abstractNumId w:val="33"/>
  </w:num>
  <w:num w:numId="19">
    <w:abstractNumId w:val="39"/>
  </w:num>
  <w:num w:numId="20">
    <w:abstractNumId w:val="24"/>
  </w:num>
  <w:num w:numId="21">
    <w:abstractNumId w:val="4"/>
  </w:num>
  <w:num w:numId="22">
    <w:abstractNumId w:val="13"/>
  </w:num>
  <w:num w:numId="23">
    <w:abstractNumId w:val="6"/>
  </w:num>
  <w:num w:numId="24">
    <w:abstractNumId w:val="38"/>
  </w:num>
  <w:num w:numId="25">
    <w:abstractNumId w:val="36"/>
  </w:num>
  <w:num w:numId="26">
    <w:abstractNumId w:val="7"/>
  </w:num>
  <w:num w:numId="27">
    <w:abstractNumId w:val="5"/>
  </w:num>
  <w:num w:numId="28">
    <w:abstractNumId w:val="14"/>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7"/>
  </w:num>
  <w:num w:numId="35">
    <w:abstractNumId w:val="44"/>
  </w:num>
  <w:num w:numId="36">
    <w:abstractNumId w:val="27"/>
  </w:num>
  <w:num w:numId="37">
    <w:abstractNumId w:val="9"/>
  </w:num>
  <w:num w:numId="38">
    <w:abstractNumId w:val="26"/>
  </w:num>
  <w:num w:numId="39">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23"/>
  </w:num>
  <w:num w:numId="42">
    <w:abstractNumId w:val="22"/>
  </w:num>
  <w:num w:numId="43">
    <w:abstractNumId w:val="25"/>
  </w:num>
  <w:num w:numId="44">
    <w:abstractNumId w:val="37"/>
  </w:num>
  <w:num w:numId="45">
    <w:abstractNumId w:val="18"/>
  </w:num>
  <w:num w:numId="46">
    <w:abstractNumId w:val="28"/>
  </w:num>
  <w:num w:numId="47">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ováková Eva">
    <w15:presenceInfo w15:providerId="AD" w15:userId="S-1-5-21-507921405-1417001333-725345543-7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5271"/>
    <w:rsid w:val="00046930"/>
    <w:rsid w:val="000563CA"/>
    <w:rsid w:val="0006336C"/>
    <w:rsid w:val="00066B3C"/>
    <w:rsid w:val="00073177"/>
    <w:rsid w:val="00075377"/>
    <w:rsid w:val="00075554"/>
    <w:rsid w:val="000756BB"/>
    <w:rsid w:val="00080589"/>
    <w:rsid w:val="00080956"/>
    <w:rsid w:val="00080FEE"/>
    <w:rsid w:val="00081451"/>
    <w:rsid w:val="000822AE"/>
    <w:rsid w:val="0008397F"/>
    <w:rsid w:val="0009334E"/>
    <w:rsid w:val="000A1EC8"/>
    <w:rsid w:val="000A654A"/>
    <w:rsid w:val="000B4DBA"/>
    <w:rsid w:val="000C1313"/>
    <w:rsid w:val="000C2BFC"/>
    <w:rsid w:val="000D161B"/>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C92"/>
    <w:rsid w:val="00146EE7"/>
    <w:rsid w:val="00151081"/>
    <w:rsid w:val="001511C2"/>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E2EBA"/>
    <w:rsid w:val="001F239C"/>
    <w:rsid w:val="001F24EC"/>
    <w:rsid w:val="001F35F6"/>
    <w:rsid w:val="001F53D9"/>
    <w:rsid w:val="001F7AC4"/>
    <w:rsid w:val="00204A32"/>
    <w:rsid w:val="002165F1"/>
    <w:rsid w:val="002247BD"/>
    <w:rsid w:val="00225B12"/>
    <w:rsid w:val="00227971"/>
    <w:rsid w:val="00241BD6"/>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A1DFA"/>
    <w:rsid w:val="002A5727"/>
    <w:rsid w:val="002A5FBD"/>
    <w:rsid w:val="002B541A"/>
    <w:rsid w:val="002C2E62"/>
    <w:rsid w:val="002C3A00"/>
    <w:rsid w:val="002D0F16"/>
    <w:rsid w:val="002E2E40"/>
    <w:rsid w:val="002E6191"/>
    <w:rsid w:val="002E7A9C"/>
    <w:rsid w:val="002F1B71"/>
    <w:rsid w:val="002F63E1"/>
    <w:rsid w:val="00305CA2"/>
    <w:rsid w:val="003159E6"/>
    <w:rsid w:val="00317267"/>
    <w:rsid w:val="00336209"/>
    <w:rsid w:val="00336293"/>
    <w:rsid w:val="003406FE"/>
    <w:rsid w:val="003409DA"/>
    <w:rsid w:val="00340D96"/>
    <w:rsid w:val="0034126A"/>
    <w:rsid w:val="003423BD"/>
    <w:rsid w:val="003463D6"/>
    <w:rsid w:val="00365267"/>
    <w:rsid w:val="003652D9"/>
    <w:rsid w:val="00374314"/>
    <w:rsid w:val="00381062"/>
    <w:rsid w:val="00383A98"/>
    <w:rsid w:val="0038507D"/>
    <w:rsid w:val="00385BC1"/>
    <w:rsid w:val="00393B85"/>
    <w:rsid w:val="003A07C7"/>
    <w:rsid w:val="003A3785"/>
    <w:rsid w:val="003A64EF"/>
    <w:rsid w:val="003B0787"/>
    <w:rsid w:val="003B6E31"/>
    <w:rsid w:val="003D2E50"/>
    <w:rsid w:val="003D48EF"/>
    <w:rsid w:val="003D7ACC"/>
    <w:rsid w:val="003E728A"/>
    <w:rsid w:val="003E733D"/>
    <w:rsid w:val="003F4371"/>
    <w:rsid w:val="003F4692"/>
    <w:rsid w:val="00400F5B"/>
    <w:rsid w:val="00407535"/>
    <w:rsid w:val="00414E49"/>
    <w:rsid w:val="004220D1"/>
    <w:rsid w:val="00426AB6"/>
    <w:rsid w:val="00433100"/>
    <w:rsid w:val="00437470"/>
    <w:rsid w:val="004426DD"/>
    <w:rsid w:val="00444AA3"/>
    <w:rsid w:val="00447C58"/>
    <w:rsid w:val="00456F94"/>
    <w:rsid w:val="00461A70"/>
    <w:rsid w:val="00474026"/>
    <w:rsid w:val="004822D8"/>
    <w:rsid w:val="004846A0"/>
    <w:rsid w:val="004875C4"/>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E0532"/>
    <w:rsid w:val="004E0FDE"/>
    <w:rsid w:val="004E402F"/>
    <w:rsid w:val="004E4954"/>
    <w:rsid w:val="004F134E"/>
    <w:rsid w:val="004F2685"/>
    <w:rsid w:val="004F3B35"/>
    <w:rsid w:val="00507A16"/>
    <w:rsid w:val="005129D4"/>
    <w:rsid w:val="00513483"/>
    <w:rsid w:val="005169AD"/>
    <w:rsid w:val="00531325"/>
    <w:rsid w:val="005322BC"/>
    <w:rsid w:val="005322EE"/>
    <w:rsid w:val="00543201"/>
    <w:rsid w:val="00547AD7"/>
    <w:rsid w:val="00574AF5"/>
    <w:rsid w:val="0057546D"/>
    <w:rsid w:val="00576D59"/>
    <w:rsid w:val="005821F2"/>
    <w:rsid w:val="00586C36"/>
    <w:rsid w:val="00593629"/>
    <w:rsid w:val="00595182"/>
    <w:rsid w:val="00595CEE"/>
    <w:rsid w:val="0059767B"/>
    <w:rsid w:val="005A2E9D"/>
    <w:rsid w:val="005A6EB8"/>
    <w:rsid w:val="005B0C20"/>
    <w:rsid w:val="005B6BE6"/>
    <w:rsid w:val="005B6F13"/>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BD8"/>
    <w:rsid w:val="00627222"/>
    <w:rsid w:val="00627F50"/>
    <w:rsid w:val="0063072A"/>
    <w:rsid w:val="00636192"/>
    <w:rsid w:val="006411F7"/>
    <w:rsid w:val="00645FEF"/>
    <w:rsid w:val="0065047F"/>
    <w:rsid w:val="0065790E"/>
    <w:rsid w:val="00661075"/>
    <w:rsid w:val="00661CAC"/>
    <w:rsid w:val="00664407"/>
    <w:rsid w:val="00666154"/>
    <w:rsid w:val="00671A1D"/>
    <w:rsid w:val="00671F5E"/>
    <w:rsid w:val="0067269E"/>
    <w:rsid w:val="006757F4"/>
    <w:rsid w:val="006906CF"/>
    <w:rsid w:val="00690AE1"/>
    <w:rsid w:val="006A1C8B"/>
    <w:rsid w:val="006B1A3B"/>
    <w:rsid w:val="006C2044"/>
    <w:rsid w:val="006C4891"/>
    <w:rsid w:val="006C507B"/>
    <w:rsid w:val="006C5811"/>
    <w:rsid w:val="006C7B0A"/>
    <w:rsid w:val="006C7DA2"/>
    <w:rsid w:val="006D0947"/>
    <w:rsid w:val="006E0A0E"/>
    <w:rsid w:val="006E48DF"/>
    <w:rsid w:val="006E57C1"/>
    <w:rsid w:val="006F13DF"/>
    <w:rsid w:val="006F6A2E"/>
    <w:rsid w:val="0070049F"/>
    <w:rsid w:val="00703A33"/>
    <w:rsid w:val="00706CA5"/>
    <w:rsid w:val="00707724"/>
    <w:rsid w:val="007101C9"/>
    <w:rsid w:val="00712CDD"/>
    <w:rsid w:val="00730B60"/>
    <w:rsid w:val="007311FF"/>
    <w:rsid w:val="007374EC"/>
    <w:rsid w:val="00743366"/>
    <w:rsid w:val="007477DC"/>
    <w:rsid w:val="00757957"/>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22AC"/>
    <w:rsid w:val="007D5751"/>
    <w:rsid w:val="007D63F1"/>
    <w:rsid w:val="007E74E0"/>
    <w:rsid w:val="007E75D7"/>
    <w:rsid w:val="007F2949"/>
    <w:rsid w:val="007F3A09"/>
    <w:rsid w:val="007F4321"/>
    <w:rsid w:val="007F6122"/>
    <w:rsid w:val="008031A7"/>
    <w:rsid w:val="00803E60"/>
    <w:rsid w:val="00803F61"/>
    <w:rsid w:val="008205E1"/>
    <w:rsid w:val="008214DA"/>
    <w:rsid w:val="008226AB"/>
    <w:rsid w:val="00822B83"/>
    <w:rsid w:val="00824D01"/>
    <w:rsid w:val="0083462E"/>
    <w:rsid w:val="00841138"/>
    <w:rsid w:val="00854B4E"/>
    <w:rsid w:val="0086313B"/>
    <w:rsid w:val="00863329"/>
    <w:rsid w:val="00864DF2"/>
    <w:rsid w:val="0086546D"/>
    <w:rsid w:val="0086771B"/>
    <w:rsid w:val="0087522B"/>
    <w:rsid w:val="00877FA2"/>
    <w:rsid w:val="008801CD"/>
    <w:rsid w:val="00884685"/>
    <w:rsid w:val="00891C57"/>
    <w:rsid w:val="00891F43"/>
    <w:rsid w:val="00895699"/>
    <w:rsid w:val="008B6A0B"/>
    <w:rsid w:val="008B7673"/>
    <w:rsid w:val="008B7691"/>
    <w:rsid w:val="008C226C"/>
    <w:rsid w:val="008C69B0"/>
    <w:rsid w:val="008D0EEA"/>
    <w:rsid w:val="008D3F31"/>
    <w:rsid w:val="008D6633"/>
    <w:rsid w:val="008E0562"/>
    <w:rsid w:val="008E7259"/>
    <w:rsid w:val="008F44BA"/>
    <w:rsid w:val="00900D61"/>
    <w:rsid w:val="00903B75"/>
    <w:rsid w:val="00903FEF"/>
    <w:rsid w:val="009058D3"/>
    <w:rsid w:val="0090774E"/>
    <w:rsid w:val="0092082F"/>
    <w:rsid w:val="009305CB"/>
    <w:rsid w:val="00932264"/>
    <w:rsid w:val="00932B01"/>
    <w:rsid w:val="00934CED"/>
    <w:rsid w:val="00935C3D"/>
    <w:rsid w:val="00946568"/>
    <w:rsid w:val="009503EF"/>
    <w:rsid w:val="00952B1A"/>
    <w:rsid w:val="0096096E"/>
    <w:rsid w:val="00965D26"/>
    <w:rsid w:val="009662AE"/>
    <w:rsid w:val="00974E6D"/>
    <w:rsid w:val="00975477"/>
    <w:rsid w:val="0098002B"/>
    <w:rsid w:val="009800B1"/>
    <w:rsid w:val="00981CB1"/>
    <w:rsid w:val="0098367A"/>
    <w:rsid w:val="00985AF1"/>
    <w:rsid w:val="0098649C"/>
    <w:rsid w:val="009949B2"/>
    <w:rsid w:val="00997542"/>
    <w:rsid w:val="009B2E22"/>
    <w:rsid w:val="009B5B68"/>
    <w:rsid w:val="009C01DF"/>
    <w:rsid w:val="009C14EE"/>
    <w:rsid w:val="009C4379"/>
    <w:rsid w:val="009C742F"/>
    <w:rsid w:val="009D6EF3"/>
    <w:rsid w:val="009E346F"/>
    <w:rsid w:val="009E34FB"/>
    <w:rsid w:val="009E5CFB"/>
    <w:rsid w:val="009F06D8"/>
    <w:rsid w:val="009F1898"/>
    <w:rsid w:val="009F2D6C"/>
    <w:rsid w:val="00A03413"/>
    <w:rsid w:val="00A10E3E"/>
    <w:rsid w:val="00A14539"/>
    <w:rsid w:val="00A17BE1"/>
    <w:rsid w:val="00A17E89"/>
    <w:rsid w:val="00A2412B"/>
    <w:rsid w:val="00A33628"/>
    <w:rsid w:val="00A36C6C"/>
    <w:rsid w:val="00A4269A"/>
    <w:rsid w:val="00A429BE"/>
    <w:rsid w:val="00A4343C"/>
    <w:rsid w:val="00A43B96"/>
    <w:rsid w:val="00A554AD"/>
    <w:rsid w:val="00A66E90"/>
    <w:rsid w:val="00A67F2D"/>
    <w:rsid w:val="00A71609"/>
    <w:rsid w:val="00A73414"/>
    <w:rsid w:val="00A83616"/>
    <w:rsid w:val="00A846E6"/>
    <w:rsid w:val="00AA082E"/>
    <w:rsid w:val="00AA1AD3"/>
    <w:rsid w:val="00AB3867"/>
    <w:rsid w:val="00AB44B5"/>
    <w:rsid w:val="00AC0263"/>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5150F"/>
    <w:rsid w:val="00B60CEE"/>
    <w:rsid w:val="00B67E5A"/>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D42"/>
    <w:rsid w:val="00BE3F4F"/>
    <w:rsid w:val="00BE6A0A"/>
    <w:rsid w:val="00BE6DC3"/>
    <w:rsid w:val="00BF2E2D"/>
    <w:rsid w:val="00BF3227"/>
    <w:rsid w:val="00C00366"/>
    <w:rsid w:val="00C03A29"/>
    <w:rsid w:val="00C05BB7"/>
    <w:rsid w:val="00C16F67"/>
    <w:rsid w:val="00C319B4"/>
    <w:rsid w:val="00C40E1F"/>
    <w:rsid w:val="00C45A21"/>
    <w:rsid w:val="00C54172"/>
    <w:rsid w:val="00C615E9"/>
    <w:rsid w:val="00C73E1D"/>
    <w:rsid w:val="00C85A25"/>
    <w:rsid w:val="00C87385"/>
    <w:rsid w:val="00C97925"/>
    <w:rsid w:val="00CA1E79"/>
    <w:rsid w:val="00CA2AC1"/>
    <w:rsid w:val="00CA4469"/>
    <w:rsid w:val="00CA579C"/>
    <w:rsid w:val="00CA6D42"/>
    <w:rsid w:val="00CA7B45"/>
    <w:rsid w:val="00CB3A08"/>
    <w:rsid w:val="00CB49E7"/>
    <w:rsid w:val="00CB5E4D"/>
    <w:rsid w:val="00CB7823"/>
    <w:rsid w:val="00CC1B90"/>
    <w:rsid w:val="00CC23FB"/>
    <w:rsid w:val="00CC4941"/>
    <w:rsid w:val="00CD2CA2"/>
    <w:rsid w:val="00CD47B5"/>
    <w:rsid w:val="00CD4A83"/>
    <w:rsid w:val="00CD523B"/>
    <w:rsid w:val="00CD6C06"/>
    <w:rsid w:val="00CE2763"/>
    <w:rsid w:val="00CE625B"/>
    <w:rsid w:val="00CE6E46"/>
    <w:rsid w:val="00CE7663"/>
    <w:rsid w:val="00CE7FD9"/>
    <w:rsid w:val="00CF318B"/>
    <w:rsid w:val="00CF3A2A"/>
    <w:rsid w:val="00CF3C74"/>
    <w:rsid w:val="00D00C50"/>
    <w:rsid w:val="00D02A8D"/>
    <w:rsid w:val="00D02AEC"/>
    <w:rsid w:val="00D14B55"/>
    <w:rsid w:val="00D23B02"/>
    <w:rsid w:val="00D2429C"/>
    <w:rsid w:val="00D26EE6"/>
    <w:rsid w:val="00D3643C"/>
    <w:rsid w:val="00D43173"/>
    <w:rsid w:val="00D43FC4"/>
    <w:rsid w:val="00D44283"/>
    <w:rsid w:val="00D47EC1"/>
    <w:rsid w:val="00D54358"/>
    <w:rsid w:val="00D55336"/>
    <w:rsid w:val="00D63719"/>
    <w:rsid w:val="00D652D5"/>
    <w:rsid w:val="00D65598"/>
    <w:rsid w:val="00D671C2"/>
    <w:rsid w:val="00D84202"/>
    <w:rsid w:val="00D8559B"/>
    <w:rsid w:val="00D9022B"/>
    <w:rsid w:val="00D97E86"/>
    <w:rsid w:val="00DA3364"/>
    <w:rsid w:val="00DB09BB"/>
    <w:rsid w:val="00DB3CB2"/>
    <w:rsid w:val="00DB4B50"/>
    <w:rsid w:val="00DC6369"/>
    <w:rsid w:val="00DD10A5"/>
    <w:rsid w:val="00DD4021"/>
    <w:rsid w:val="00DD6D0C"/>
    <w:rsid w:val="00DE0A43"/>
    <w:rsid w:val="00DE7CD5"/>
    <w:rsid w:val="00DF1E75"/>
    <w:rsid w:val="00DF51EB"/>
    <w:rsid w:val="00DF7489"/>
    <w:rsid w:val="00DF7F47"/>
    <w:rsid w:val="00E05CE6"/>
    <w:rsid w:val="00E165B2"/>
    <w:rsid w:val="00E17784"/>
    <w:rsid w:val="00E24CAB"/>
    <w:rsid w:val="00E26461"/>
    <w:rsid w:val="00E27833"/>
    <w:rsid w:val="00E315C6"/>
    <w:rsid w:val="00E3558E"/>
    <w:rsid w:val="00E4082B"/>
    <w:rsid w:val="00E416B8"/>
    <w:rsid w:val="00E463E8"/>
    <w:rsid w:val="00E47AE2"/>
    <w:rsid w:val="00E50D90"/>
    <w:rsid w:val="00E54BEA"/>
    <w:rsid w:val="00E63DE0"/>
    <w:rsid w:val="00E65025"/>
    <w:rsid w:val="00E724E0"/>
    <w:rsid w:val="00E72CBE"/>
    <w:rsid w:val="00E758F4"/>
    <w:rsid w:val="00E8214F"/>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F05073"/>
    <w:rsid w:val="00F1627E"/>
    <w:rsid w:val="00F22FDA"/>
    <w:rsid w:val="00F233A4"/>
    <w:rsid w:val="00F24BFE"/>
    <w:rsid w:val="00F2527D"/>
    <w:rsid w:val="00F26D3F"/>
    <w:rsid w:val="00F3174C"/>
    <w:rsid w:val="00F34C28"/>
    <w:rsid w:val="00F354CE"/>
    <w:rsid w:val="00F46082"/>
    <w:rsid w:val="00F66CA3"/>
    <w:rsid w:val="00F72422"/>
    <w:rsid w:val="00F756E6"/>
    <w:rsid w:val="00F91E30"/>
    <w:rsid w:val="00F94789"/>
    <w:rsid w:val="00FA04DB"/>
    <w:rsid w:val="00FA1DBE"/>
    <w:rsid w:val="00FA2E28"/>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4B4EE0"/>
  <w15:docId w15:val="{D8C70584-87D1-40CA-8509-2933175F6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 w:type="paragraph" w:styleId="Normlnweb">
    <w:name w:val="Normal (Web)"/>
    <w:basedOn w:val="Normln"/>
    <w:uiPriority w:val="99"/>
    <w:semiHidden/>
    <w:unhideWhenUsed/>
    <w:rsid w:val="00340D96"/>
    <w:pPr>
      <w:spacing w:before="100" w:beforeAutospacing="1" w:after="100" w:afterAutospacing="1"/>
    </w:pPr>
  </w:style>
  <w:style w:type="character" w:styleId="Siln">
    <w:name w:val="Strong"/>
    <w:basedOn w:val="Standardnpsmoodstavce"/>
    <w:uiPriority w:val="22"/>
    <w:qFormat/>
    <w:rsid w:val="00340D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528926">
      <w:bodyDiv w:val="1"/>
      <w:marLeft w:val="0"/>
      <w:marRight w:val="0"/>
      <w:marTop w:val="0"/>
      <w:marBottom w:val="0"/>
      <w:divBdr>
        <w:top w:val="none" w:sz="0" w:space="0" w:color="auto"/>
        <w:left w:val="none" w:sz="0" w:space="0" w:color="auto"/>
        <w:bottom w:val="none" w:sz="0" w:space="0" w:color="auto"/>
        <w:right w:val="none" w:sz="0" w:space="0" w:color="auto"/>
      </w:divBdr>
    </w:div>
    <w:div w:id="483352733">
      <w:bodyDiv w:val="1"/>
      <w:marLeft w:val="0"/>
      <w:marRight w:val="0"/>
      <w:marTop w:val="0"/>
      <w:marBottom w:val="0"/>
      <w:divBdr>
        <w:top w:val="none" w:sz="0" w:space="0" w:color="auto"/>
        <w:left w:val="none" w:sz="0" w:space="0" w:color="auto"/>
        <w:bottom w:val="none" w:sz="0" w:space="0" w:color="auto"/>
        <w:right w:val="none" w:sz="0" w:space="0" w:color="auto"/>
      </w:divBdr>
    </w:div>
    <w:div w:id="616445885">
      <w:bodyDiv w:val="1"/>
      <w:marLeft w:val="0"/>
      <w:marRight w:val="0"/>
      <w:marTop w:val="0"/>
      <w:marBottom w:val="0"/>
      <w:divBdr>
        <w:top w:val="none" w:sz="0" w:space="0" w:color="auto"/>
        <w:left w:val="none" w:sz="0" w:space="0" w:color="auto"/>
        <w:bottom w:val="none" w:sz="0" w:space="0" w:color="auto"/>
        <w:right w:val="none" w:sz="0" w:space="0" w:color="auto"/>
      </w:divBdr>
    </w:div>
    <w:div w:id="697586171">
      <w:bodyDiv w:val="1"/>
      <w:marLeft w:val="0"/>
      <w:marRight w:val="0"/>
      <w:marTop w:val="0"/>
      <w:marBottom w:val="0"/>
      <w:divBdr>
        <w:top w:val="none" w:sz="0" w:space="0" w:color="auto"/>
        <w:left w:val="none" w:sz="0" w:space="0" w:color="auto"/>
        <w:bottom w:val="none" w:sz="0" w:space="0" w:color="auto"/>
        <w:right w:val="none" w:sz="0" w:space="0" w:color="auto"/>
      </w:divBdr>
      <w:divsChild>
        <w:div w:id="563835096">
          <w:marLeft w:val="0"/>
          <w:marRight w:val="0"/>
          <w:marTop w:val="150"/>
          <w:marBottom w:val="0"/>
          <w:divBdr>
            <w:top w:val="single" w:sz="6" w:space="0" w:color="FFFFFF"/>
            <w:left w:val="single" w:sz="6" w:space="0" w:color="FFFFFF"/>
            <w:bottom w:val="single" w:sz="6" w:space="0" w:color="FFFFFF"/>
            <w:right w:val="single" w:sz="6" w:space="0" w:color="FFFFFF"/>
          </w:divBdr>
          <w:divsChild>
            <w:div w:id="2103406901">
              <w:marLeft w:val="0"/>
              <w:marRight w:val="0"/>
              <w:marTop w:val="100"/>
              <w:marBottom w:val="100"/>
              <w:divBdr>
                <w:top w:val="none" w:sz="0" w:space="0" w:color="auto"/>
                <w:left w:val="none" w:sz="0" w:space="0" w:color="auto"/>
                <w:bottom w:val="none" w:sz="0" w:space="0" w:color="auto"/>
                <w:right w:val="none" w:sz="0" w:space="0" w:color="auto"/>
              </w:divBdr>
              <w:divsChild>
                <w:div w:id="46614303">
                  <w:marLeft w:val="0"/>
                  <w:marRight w:val="0"/>
                  <w:marTop w:val="0"/>
                  <w:marBottom w:val="0"/>
                  <w:divBdr>
                    <w:top w:val="none" w:sz="0" w:space="0" w:color="auto"/>
                    <w:left w:val="none" w:sz="0" w:space="0" w:color="auto"/>
                    <w:bottom w:val="none" w:sz="0" w:space="0" w:color="auto"/>
                    <w:right w:val="none" w:sz="0" w:space="0" w:color="auto"/>
                  </w:divBdr>
                  <w:divsChild>
                    <w:div w:id="2040425853">
                      <w:marLeft w:val="0"/>
                      <w:marRight w:val="0"/>
                      <w:marTop w:val="150"/>
                      <w:marBottom w:val="0"/>
                      <w:divBdr>
                        <w:top w:val="double" w:sz="6" w:space="0" w:color="FFFFFF"/>
                        <w:left w:val="double" w:sz="6" w:space="0" w:color="FFFFFF"/>
                        <w:bottom w:val="double" w:sz="6" w:space="0" w:color="FFFFFF"/>
                        <w:right w:val="double" w:sz="6" w:space="0" w:color="FFFFFF"/>
                      </w:divBdr>
                      <w:divsChild>
                        <w:div w:id="444925212">
                          <w:marLeft w:val="0"/>
                          <w:marRight w:val="0"/>
                          <w:marTop w:val="0"/>
                          <w:marBottom w:val="0"/>
                          <w:divBdr>
                            <w:top w:val="single" w:sz="6" w:space="0" w:color="FFFFFF"/>
                            <w:left w:val="single" w:sz="6" w:space="0" w:color="FFFFFF"/>
                            <w:bottom w:val="single" w:sz="6" w:space="0" w:color="FFFFFF"/>
                            <w:right w:val="single" w:sz="6" w:space="0" w:color="FFFFFF"/>
                          </w:divBdr>
                          <w:divsChild>
                            <w:div w:id="69442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7823065">
      <w:bodyDiv w:val="1"/>
      <w:marLeft w:val="0"/>
      <w:marRight w:val="0"/>
      <w:marTop w:val="0"/>
      <w:marBottom w:val="0"/>
      <w:divBdr>
        <w:top w:val="none" w:sz="0" w:space="0" w:color="auto"/>
        <w:left w:val="none" w:sz="0" w:space="0" w:color="auto"/>
        <w:bottom w:val="none" w:sz="0" w:space="0" w:color="auto"/>
        <w:right w:val="none" w:sz="0" w:space="0" w:color="auto"/>
      </w:divBdr>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242718114">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1628387342">
      <w:bodyDiv w:val="1"/>
      <w:marLeft w:val="0"/>
      <w:marRight w:val="0"/>
      <w:marTop w:val="0"/>
      <w:marBottom w:val="0"/>
      <w:divBdr>
        <w:top w:val="none" w:sz="0" w:space="0" w:color="auto"/>
        <w:left w:val="none" w:sz="0" w:space="0" w:color="auto"/>
        <w:bottom w:val="none" w:sz="0" w:space="0" w:color="auto"/>
        <w:right w:val="none" w:sz="0" w:space="0" w:color="auto"/>
      </w:divBdr>
    </w:div>
    <w:div w:id="1649094951">
      <w:bodyDiv w:val="1"/>
      <w:marLeft w:val="0"/>
      <w:marRight w:val="0"/>
      <w:marTop w:val="0"/>
      <w:marBottom w:val="0"/>
      <w:divBdr>
        <w:top w:val="none" w:sz="0" w:space="0" w:color="auto"/>
        <w:left w:val="none" w:sz="0" w:space="0" w:color="auto"/>
        <w:bottom w:val="none" w:sz="0" w:space="0" w:color="auto"/>
        <w:right w:val="none" w:sz="0" w:space="0" w:color="auto"/>
      </w:divBdr>
    </w:div>
    <w:div w:id="1830053233">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1873</Words>
  <Characters>11055</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12903</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8</cp:revision>
  <cp:lastPrinted>2018-02-12T06:31:00Z</cp:lastPrinted>
  <dcterms:created xsi:type="dcterms:W3CDTF">2018-02-21T10:03:00Z</dcterms:created>
  <dcterms:modified xsi:type="dcterms:W3CDTF">2019-02-13T08:38:00Z</dcterms:modified>
</cp:coreProperties>
</file>